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076857" w14:textId="77777777" w:rsidR="00D4006F" w:rsidRPr="00AC4FC2" w:rsidRDefault="00D4006F" w:rsidP="00D4006F">
      <w:pPr>
        <w:spacing w:line="480" w:lineRule="auto"/>
        <w:jc w:val="center"/>
        <w:rPr>
          <w:rFonts w:ascii="Times New Roman" w:hAnsi="Times New Roman" w:cs="Times New Roman"/>
        </w:rPr>
      </w:pPr>
    </w:p>
    <w:p w14:paraId="664FBE7F" w14:textId="77777777" w:rsidR="00D4006F" w:rsidRPr="00AC4FC2" w:rsidRDefault="00D4006F" w:rsidP="00D4006F">
      <w:pPr>
        <w:spacing w:line="480" w:lineRule="auto"/>
        <w:jc w:val="center"/>
        <w:rPr>
          <w:rFonts w:ascii="Times New Roman" w:hAnsi="Times New Roman" w:cs="Times New Roman"/>
        </w:rPr>
      </w:pPr>
    </w:p>
    <w:p w14:paraId="1C4BF28B" w14:textId="77777777" w:rsidR="00D4006F" w:rsidRPr="00AC4FC2" w:rsidRDefault="00D4006F" w:rsidP="00D4006F">
      <w:pPr>
        <w:spacing w:line="480" w:lineRule="auto"/>
        <w:jc w:val="center"/>
        <w:rPr>
          <w:rFonts w:ascii="Times New Roman" w:hAnsi="Times New Roman" w:cs="Times New Roman"/>
        </w:rPr>
      </w:pPr>
    </w:p>
    <w:p w14:paraId="28A48142" w14:textId="77777777" w:rsidR="00D4006F" w:rsidRPr="00AC4FC2" w:rsidRDefault="00D4006F" w:rsidP="00D4006F">
      <w:pPr>
        <w:spacing w:line="480" w:lineRule="auto"/>
        <w:jc w:val="center"/>
        <w:rPr>
          <w:rFonts w:ascii="Times New Roman" w:hAnsi="Times New Roman" w:cs="Times New Roman"/>
        </w:rPr>
      </w:pPr>
    </w:p>
    <w:p w14:paraId="49FF94BF" w14:textId="77777777" w:rsidR="00D4006F" w:rsidRPr="00AC4FC2" w:rsidRDefault="00D4006F" w:rsidP="00D4006F">
      <w:pPr>
        <w:spacing w:line="480" w:lineRule="auto"/>
        <w:jc w:val="center"/>
        <w:rPr>
          <w:rFonts w:ascii="Times New Roman" w:hAnsi="Times New Roman" w:cs="Times New Roman"/>
        </w:rPr>
      </w:pPr>
    </w:p>
    <w:p w14:paraId="6CFA4012" w14:textId="77777777" w:rsidR="00D4006F" w:rsidRPr="00AC4FC2" w:rsidRDefault="00D4006F" w:rsidP="00D4006F">
      <w:pPr>
        <w:spacing w:line="480" w:lineRule="auto"/>
        <w:jc w:val="center"/>
        <w:rPr>
          <w:rFonts w:ascii="Times New Roman" w:hAnsi="Times New Roman" w:cs="Times New Roman"/>
        </w:rPr>
      </w:pPr>
    </w:p>
    <w:p w14:paraId="5778E6D4" w14:textId="77777777" w:rsidR="00D4006F" w:rsidRPr="00AC4FC2" w:rsidRDefault="00D4006F" w:rsidP="00D4006F">
      <w:pPr>
        <w:spacing w:line="480" w:lineRule="auto"/>
        <w:jc w:val="center"/>
        <w:rPr>
          <w:rFonts w:ascii="Times New Roman" w:hAnsi="Times New Roman" w:cs="Times New Roman"/>
        </w:rPr>
      </w:pPr>
    </w:p>
    <w:p w14:paraId="543C2942" w14:textId="77777777" w:rsidR="00D4006F" w:rsidRPr="00E06115" w:rsidRDefault="00D4006F" w:rsidP="00D4006F">
      <w:pPr>
        <w:spacing w:line="480" w:lineRule="auto"/>
        <w:jc w:val="center"/>
        <w:rPr>
          <w:ins w:id="0" w:author="Gregory Bieger" w:date="2014-11-17T13:00:00Z"/>
          <w:rFonts w:ascii="Times New Roman" w:hAnsi="Times New Roman" w:cs="Times New Roman"/>
          <w:sz w:val="28"/>
          <w:szCs w:val="28"/>
        </w:rPr>
      </w:pPr>
      <w:r w:rsidRPr="00E06115">
        <w:rPr>
          <w:rFonts w:ascii="Times New Roman" w:hAnsi="Times New Roman" w:cs="Times New Roman"/>
          <w:sz w:val="28"/>
          <w:szCs w:val="28"/>
        </w:rPr>
        <w:t>Message Design Logics Theory</w:t>
      </w:r>
    </w:p>
    <w:p w14:paraId="44BBAC3E" w14:textId="52F46DF9" w:rsidR="00E1285A" w:rsidRPr="00E06115" w:rsidRDefault="00E1285A" w:rsidP="00D4006F">
      <w:pPr>
        <w:spacing w:line="480" w:lineRule="auto"/>
        <w:jc w:val="center"/>
        <w:rPr>
          <w:ins w:id="1" w:author="Gregory Bieger" w:date="2014-11-17T13:01:00Z"/>
          <w:rFonts w:ascii="Times New Roman" w:hAnsi="Times New Roman" w:cs="Times New Roman"/>
          <w:sz w:val="28"/>
          <w:szCs w:val="28"/>
        </w:rPr>
      </w:pPr>
      <w:ins w:id="2" w:author="Gregory Bieger" w:date="2014-11-17T13:01:00Z">
        <w:r w:rsidRPr="00E06115">
          <w:rPr>
            <w:rFonts w:ascii="Times New Roman" w:hAnsi="Times New Roman" w:cs="Times New Roman"/>
            <w:sz w:val="28"/>
            <w:szCs w:val="28"/>
          </w:rPr>
          <w:t>And</w:t>
        </w:r>
      </w:ins>
    </w:p>
    <w:p w14:paraId="455AC411" w14:textId="68195819" w:rsidR="00E1285A" w:rsidRPr="00E06115" w:rsidRDefault="00E1285A" w:rsidP="00D4006F">
      <w:pPr>
        <w:spacing w:line="480" w:lineRule="auto"/>
        <w:jc w:val="center"/>
        <w:rPr>
          <w:rFonts w:ascii="Times New Roman" w:hAnsi="Times New Roman" w:cs="Times New Roman"/>
          <w:sz w:val="28"/>
          <w:szCs w:val="28"/>
        </w:rPr>
      </w:pPr>
      <w:ins w:id="3" w:author="Gregory Bieger" w:date="2014-11-17T13:00:00Z">
        <w:r w:rsidRPr="00E06115">
          <w:rPr>
            <w:rFonts w:ascii="Times New Roman" w:hAnsi="Times New Roman" w:cs="Times New Roman"/>
            <w:sz w:val="28"/>
            <w:szCs w:val="28"/>
          </w:rPr>
          <w:t>Messaging in the Ebola Crisis</w:t>
        </w:r>
      </w:ins>
    </w:p>
    <w:p w14:paraId="780E7522" w14:textId="77777777" w:rsidR="00E06115" w:rsidRDefault="00E06115" w:rsidP="00D4006F">
      <w:pPr>
        <w:spacing w:line="480" w:lineRule="auto"/>
        <w:jc w:val="center"/>
        <w:rPr>
          <w:rFonts w:ascii="Times New Roman" w:hAnsi="Times New Roman" w:cs="Times New Roman"/>
        </w:rPr>
      </w:pPr>
    </w:p>
    <w:p w14:paraId="12A25460" w14:textId="77777777" w:rsidR="007D431E" w:rsidRDefault="007D431E" w:rsidP="00D4006F">
      <w:pPr>
        <w:spacing w:line="480" w:lineRule="auto"/>
        <w:jc w:val="center"/>
        <w:rPr>
          <w:rFonts w:ascii="Times New Roman" w:hAnsi="Times New Roman" w:cs="Times New Roman"/>
        </w:rPr>
      </w:pPr>
    </w:p>
    <w:p w14:paraId="788B9075" w14:textId="77777777" w:rsidR="007D431E" w:rsidRDefault="007D431E" w:rsidP="00D4006F">
      <w:pPr>
        <w:spacing w:line="480" w:lineRule="auto"/>
        <w:jc w:val="center"/>
        <w:rPr>
          <w:rFonts w:ascii="Times New Roman" w:hAnsi="Times New Roman" w:cs="Times New Roman"/>
        </w:rPr>
      </w:pPr>
    </w:p>
    <w:p w14:paraId="5DB092F5" w14:textId="77777777" w:rsidR="00E06115" w:rsidRDefault="00E06115" w:rsidP="00D4006F">
      <w:pPr>
        <w:spacing w:line="480" w:lineRule="auto"/>
        <w:jc w:val="center"/>
        <w:rPr>
          <w:rFonts w:ascii="Times New Roman" w:hAnsi="Times New Roman" w:cs="Times New Roman"/>
        </w:rPr>
      </w:pPr>
    </w:p>
    <w:p w14:paraId="1688E62F" w14:textId="77777777" w:rsidR="00E06115" w:rsidRDefault="00E06115" w:rsidP="00D4006F">
      <w:pPr>
        <w:spacing w:line="480" w:lineRule="auto"/>
        <w:jc w:val="center"/>
        <w:rPr>
          <w:rFonts w:ascii="Times New Roman" w:hAnsi="Times New Roman" w:cs="Times New Roman"/>
        </w:rPr>
      </w:pPr>
    </w:p>
    <w:p w14:paraId="604E1F21" w14:textId="77777777" w:rsidR="00E40A02" w:rsidRDefault="00E40A02" w:rsidP="00D4006F">
      <w:pPr>
        <w:spacing w:line="480" w:lineRule="auto"/>
        <w:jc w:val="center"/>
        <w:rPr>
          <w:rFonts w:ascii="Times New Roman" w:hAnsi="Times New Roman" w:cs="Times New Roman"/>
        </w:rPr>
      </w:pPr>
    </w:p>
    <w:p w14:paraId="2307A571" w14:textId="77777777" w:rsidR="00D4006F" w:rsidRDefault="00D4006F" w:rsidP="00D4006F">
      <w:pPr>
        <w:spacing w:line="480" w:lineRule="auto"/>
        <w:jc w:val="center"/>
        <w:rPr>
          <w:rFonts w:ascii="Times New Roman" w:hAnsi="Times New Roman" w:cs="Times New Roman"/>
        </w:rPr>
      </w:pPr>
      <w:r w:rsidRPr="00AC4FC2">
        <w:rPr>
          <w:rFonts w:ascii="Times New Roman" w:hAnsi="Times New Roman" w:cs="Times New Roman"/>
        </w:rPr>
        <w:t>Greg Bieger</w:t>
      </w:r>
    </w:p>
    <w:p w14:paraId="77629911" w14:textId="77777777" w:rsidR="00D4006F" w:rsidRDefault="00D4006F" w:rsidP="00D4006F">
      <w:pPr>
        <w:spacing w:line="480" w:lineRule="auto"/>
        <w:jc w:val="center"/>
        <w:rPr>
          <w:rFonts w:ascii="Times New Roman" w:hAnsi="Times New Roman" w:cs="Times New Roman"/>
        </w:rPr>
      </w:pPr>
      <w:r w:rsidRPr="00AC4FC2">
        <w:rPr>
          <w:rFonts w:ascii="Times New Roman" w:hAnsi="Times New Roman" w:cs="Times New Roman"/>
        </w:rPr>
        <w:t>Kennesaw State University</w:t>
      </w:r>
    </w:p>
    <w:p w14:paraId="1C972A26" w14:textId="77777777" w:rsidR="00D4006F" w:rsidRPr="00AC4FC2" w:rsidRDefault="00D4006F">
      <w:pPr>
        <w:rPr>
          <w:rFonts w:ascii="Times New Roman" w:hAnsi="Times New Roman" w:cs="Times New Roman"/>
        </w:rPr>
      </w:pPr>
      <w:r w:rsidRPr="00AC4FC2">
        <w:rPr>
          <w:rFonts w:ascii="Times New Roman" w:hAnsi="Times New Roman" w:cs="Times New Roman"/>
        </w:rPr>
        <w:br w:type="page"/>
      </w:r>
    </w:p>
    <w:p w14:paraId="1FB6695F" w14:textId="5BEB22D0" w:rsidR="00155E5E" w:rsidRPr="00AC4FC2" w:rsidRDefault="00155E5E" w:rsidP="00155E5E">
      <w:pPr>
        <w:spacing w:line="480" w:lineRule="auto"/>
        <w:jc w:val="center"/>
        <w:rPr>
          <w:rFonts w:ascii="Times New Roman" w:hAnsi="Times New Roman" w:cs="Times New Roman"/>
        </w:rPr>
      </w:pPr>
      <w:r w:rsidRPr="00AC4FC2">
        <w:rPr>
          <w:rFonts w:ascii="Times New Roman" w:hAnsi="Times New Roman" w:cs="Times New Roman"/>
        </w:rPr>
        <w:t>Message Design Logics Theory</w:t>
      </w:r>
    </w:p>
    <w:p w14:paraId="234EC2F7" w14:textId="05C574FF" w:rsidR="008C4AA1" w:rsidRPr="00AC4FC2" w:rsidRDefault="00D4006F" w:rsidP="00D4006F">
      <w:pPr>
        <w:spacing w:line="480" w:lineRule="auto"/>
        <w:rPr>
          <w:rFonts w:ascii="Times New Roman" w:hAnsi="Times New Roman" w:cs="Times New Roman"/>
        </w:rPr>
      </w:pPr>
      <w:r w:rsidRPr="00AC4FC2">
        <w:rPr>
          <w:rFonts w:ascii="Times New Roman" w:hAnsi="Times New Roman" w:cs="Times New Roman"/>
        </w:rPr>
        <w:tab/>
      </w:r>
      <w:r w:rsidR="004346AF" w:rsidRPr="00AC4FC2">
        <w:rPr>
          <w:rFonts w:ascii="Times New Roman" w:hAnsi="Times New Roman" w:cs="Times New Roman"/>
        </w:rPr>
        <w:t>Human being</w:t>
      </w:r>
      <w:r w:rsidR="00155E5E" w:rsidRPr="00AC4FC2">
        <w:rPr>
          <w:rFonts w:ascii="Times New Roman" w:hAnsi="Times New Roman" w:cs="Times New Roman"/>
        </w:rPr>
        <w:t>s design messages to reach</w:t>
      </w:r>
      <w:r w:rsidR="004346AF" w:rsidRPr="00AC4FC2">
        <w:rPr>
          <w:rFonts w:ascii="Times New Roman" w:hAnsi="Times New Roman" w:cs="Times New Roman"/>
        </w:rPr>
        <w:t xml:space="preserve"> receiver</w:t>
      </w:r>
      <w:r w:rsidR="00155E5E" w:rsidRPr="00AC4FC2">
        <w:rPr>
          <w:rFonts w:ascii="Times New Roman" w:hAnsi="Times New Roman" w:cs="Times New Roman"/>
        </w:rPr>
        <w:t>s</w:t>
      </w:r>
      <w:r w:rsidR="004346AF" w:rsidRPr="00AC4FC2">
        <w:rPr>
          <w:rFonts w:ascii="Times New Roman" w:hAnsi="Times New Roman" w:cs="Times New Roman"/>
        </w:rPr>
        <w:t xml:space="preserve"> in many ways. </w:t>
      </w:r>
      <w:r w:rsidR="00155E5E" w:rsidRPr="00AC4FC2">
        <w:rPr>
          <w:rFonts w:ascii="Times New Roman" w:hAnsi="Times New Roman" w:cs="Times New Roman"/>
        </w:rPr>
        <w:t>Message design l</w:t>
      </w:r>
      <w:r w:rsidR="00A02644" w:rsidRPr="00AC4FC2">
        <w:rPr>
          <w:rFonts w:ascii="Times New Roman" w:hAnsi="Times New Roman" w:cs="Times New Roman"/>
        </w:rPr>
        <w:t>ogics theory poses three fundamental ways senders construct messages to receivers</w:t>
      </w:r>
      <w:r w:rsidR="00155E5E" w:rsidRPr="00AC4FC2">
        <w:rPr>
          <w:rFonts w:ascii="Times New Roman" w:hAnsi="Times New Roman" w:cs="Times New Roman"/>
        </w:rPr>
        <w:t xml:space="preserve"> (O’Keefe, 1987)</w:t>
      </w:r>
      <w:r w:rsidR="00A02644" w:rsidRPr="00AC4FC2">
        <w:rPr>
          <w:rFonts w:ascii="Times New Roman" w:hAnsi="Times New Roman" w:cs="Times New Roman"/>
        </w:rPr>
        <w:t xml:space="preserve">. </w:t>
      </w:r>
      <w:r w:rsidR="00A96FED" w:rsidRPr="00AC4FC2">
        <w:rPr>
          <w:rFonts w:ascii="Times New Roman" w:hAnsi="Times New Roman" w:cs="Times New Roman"/>
        </w:rPr>
        <w:t>If communication is used to persuade, the complexity of a sender’s message depends upon the cogn</w:t>
      </w:r>
      <w:r w:rsidR="008C4AA1" w:rsidRPr="00AC4FC2">
        <w:rPr>
          <w:rFonts w:ascii="Times New Roman" w:hAnsi="Times New Roman" w:cs="Times New Roman"/>
        </w:rPr>
        <w:t>itive capability of the sender. This pa</w:t>
      </w:r>
      <w:r w:rsidR="00155E5E" w:rsidRPr="00AC4FC2">
        <w:rPr>
          <w:rFonts w:ascii="Times New Roman" w:hAnsi="Times New Roman" w:cs="Times New Roman"/>
        </w:rPr>
        <w:t>per will explain the theory of message design l</w:t>
      </w:r>
      <w:r w:rsidR="008C4AA1" w:rsidRPr="00AC4FC2">
        <w:rPr>
          <w:rFonts w:ascii="Times New Roman" w:hAnsi="Times New Roman" w:cs="Times New Roman"/>
        </w:rPr>
        <w:t xml:space="preserve">ogics in detail, covering the three types of message design logics. It will then follow the history and development from the birth in the 1980’s to current day. Finally the paper will </w:t>
      </w:r>
      <w:ins w:id="4" w:author="Deanna Womack" w:date="2014-11-15T19:49:00Z">
        <w:r w:rsidR="008753DD" w:rsidRPr="00AC4FC2">
          <w:rPr>
            <w:rFonts w:ascii="Times New Roman" w:hAnsi="Times New Roman" w:cs="Times New Roman"/>
          </w:rPr>
          <w:t xml:space="preserve">apply </w:t>
        </w:r>
      </w:ins>
      <w:r w:rsidR="008C4AA1" w:rsidRPr="00AC4FC2">
        <w:rPr>
          <w:rFonts w:ascii="Times New Roman" w:hAnsi="Times New Roman" w:cs="Times New Roman"/>
        </w:rPr>
        <w:t>the theory</w:t>
      </w:r>
      <w:ins w:id="5" w:author="Deanna Womack" w:date="2014-11-15T19:49:00Z">
        <w:r w:rsidR="008753DD" w:rsidRPr="00AC4FC2">
          <w:rPr>
            <w:rFonts w:ascii="Times New Roman" w:hAnsi="Times New Roman" w:cs="Times New Roman"/>
          </w:rPr>
          <w:t xml:space="preserve"> to a current example of persuasion</w:t>
        </w:r>
      </w:ins>
      <w:ins w:id="6" w:author="Gregory Bieger" w:date="2014-11-18T15:40:00Z">
        <w:r w:rsidR="005370FE" w:rsidRPr="00AC4FC2">
          <w:rPr>
            <w:rFonts w:ascii="Times New Roman" w:hAnsi="Times New Roman" w:cs="Times New Roman"/>
          </w:rPr>
          <w:t xml:space="preserve"> such as communication in the Ebola crisis</w:t>
        </w:r>
      </w:ins>
      <w:ins w:id="7" w:author="Deanna Womack" w:date="2014-11-15T19:49:00Z">
        <w:r w:rsidR="008753DD" w:rsidRPr="00AC4FC2">
          <w:rPr>
            <w:rFonts w:ascii="Times New Roman" w:hAnsi="Times New Roman" w:cs="Times New Roman"/>
          </w:rPr>
          <w:t xml:space="preserve"> and critique it.</w:t>
        </w:r>
      </w:ins>
    </w:p>
    <w:p w14:paraId="6E38A8C7" w14:textId="5F04EA4A" w:rsidR="00D4006F" w:rsidRPr="00AC4FC2" w:rsidRDefault="008C4AA1" w:rsidP="00D4006F">
      <w:pPr>
        <w:spacing w:line="480" w:lineRule="auto"/>
        <w:rPr>
          <w:rFonts w:ascii="Times New Roman" w:hAnsi="Times New Roman" w:cs="Times New Roman"/>
        </w:rPr>
      </w:pPr>
      <w:r w:rsidRPr="00AC4FC2">
        <w:rPr>
          <w:rFonts w:ascii="Times New Roman" w:hAnsi="Times New Roman" w:cs="Times New Roman"/>
        </w:rPr>
        <w:tab/>
      </w:r>
      <w:r w:rsidR="00566B81" w:rsidRPr="00AC4FC2">
        <w:rPr>
          <w:rFonts w:ascii="Times New Roman" w:hAnsi="Times New Roman" w:cs="Times New Roman"/>
        </w:rPr>
        <w:t>Barbara O’Keefe, the author of the theory</w:t>
      </w:r>
      <w:r w:rsidR="00155E5E" w:rsidRPr="00AC4FC2">
        <w:rPr>
          <w:rFonts w:ascii="Times New Roman" w:hAnsi="Times New Roman" w:cs="Times New Roman"/>
        </w:rPr>
        <w:t>,</w:t>
      </w:r>
      <w:r w:rsidR="00566B81" w:rsidRPr="00AC4FC2">
        <w:rPr>
          <w:rFonts w:ascii="Times New Roman" w:hAnsi="Times New Roman" w:cs="Times New Roman"/>
        </w:rPr>
        <w:t xml:space="preserve"> divides messag</w:t>
      </w:r>
      <w:r w:rsidR="00155E5E" w:rsidRPr="00AC4FC2">
        <w:rPr>
          <w:rFonts w:ascii="Times New Roman" w:hAnsi="Times New Roman" w:cs="Times New Roman"/>
        </w:rPr>
        <w:t>e complexity into three types: e</w:t>
      </w:r>
      <w:r w:rsidR="00566B81" w:rsidRPr="00AC4FC2">
        <w:rPr>
          <w:rFonts w:ascii="Times New Roman" w:hAnsi="Times New Roman" w:cs="Times New Roman"/>
        </w:rPr>
        <w:t>xpressiv</w:t>
      </w:r>
      <w:r w:rsidR="00155E5E" w:rsidRPr="00AC4FC2">
        <w:rPr>
          <w:rFonts w:ascii="Times New Roman" w:hAnsi="Times New Roman" w:cs="Times New Roman"/>
        </w:rPr>
        <w:t>e design logic, conventional design logic, and rhetorical design l</w:t>
      </w:r>
      <w:r w:rsidR="00566B81" w:rsidRPr="00AC4FC2">
        <w:rPr>
          <w:rFonts w:ascii="Times New Roman" w:hAnsi="Times New Roman" w:cs="Times New Roman"/>
        </w:rPr>
        <w:t xml:space="preserve">ogic (O’Keefe, 1988). </w:t>
      </w:r>
      <w:r w:rsidR="00155E5E" w:rsidRPr="00AC4FC2">
        <w:rPr>
          <w:rFonts w:ascii="Times New Roman" w:hAnsi="Times New Roman" w:cs="Times New Roman"/>
        </w:rPr>
        <w:t>The first, e</w:t>
      </w:r>
      <w:r w:rsidR="00777947" w:rsidRPr="00AC4FC2">
        <w:rPr>
          <w:rFonts w:ascii="Times New Roman" w:hAnsi="Times New Roman" w:cs="Times New Roman"/>
        </w:rPr>
        <w:t xml:space="preserve">xpressive design </w:t>
      </w:r>
      <w:proofErr w:type="gramStart"/>
      <w:r w:rsidR="00777947" w:rsidRPr="00AC4FC2">
        <w:rPr>
          <w:rFonts w:ascii="Times New Roman" w:hAnsi="Times New Roman" w:cs="Times New Roman"/>
        </w:rPr>
        <w:t>l</w:t>
      </w:r>
      <w:r w:rsidR="00FB6EED" w:rsidRPr="00AC4FC2">
        <w:rPr>
          <w:rFonts w:ascii="Times New Roman" w:hAnsi="Times New Roman" w:cs="Times New Roman"/>
        </w:rPr>
        <w:t>ogic,</w:t>
      </w:r>
      <w:proofErr w:type="gramEnd"/>
      <w:r w:rsidR="00FB6EED" w:rsidRPr="00AC4FC2">
        <w:rPr>
          <w:rFonts w:ascii="Times New Roman" w:hAnsi="Times New Roman" w:cs="Times New Roman"/>
        </w:rPr>
        <w:t xml:space="preserve"> is the most basic and focus</w:t>
      </w:r>
      <w:r w:rsidR="00155E5E" w:rsidRPr="00AC4FC2">
        <w:rPr>
          <w:rFonts w:ascii="Times New Roman" w:hAnsi="Times New Roman" w:cs="Times New Roman"/>
        </w:rPr>
        <w:t>es</w:t>
      </w:r>
      <w:r w:rsidR="00FB6EED" w:rsidRPr="00AC4FC2">
        <w:rPr>
          <w:rFonts w:ascii="Times New Roman" w:hAnsi="Times New Roman" w:cs="Times New Roman"/>
        </w:rPr>
        <w:t xml:space="preserve"> on expressing individual thoughts and opinions (O’Keefe, 1</w:t>
      </w:r>
      <w:r w:rsidR="00155E5E" w:rsidRPr="00AC4FC2">
        <w:rPr>
          <w:rFonts w:ascii="Times New Roman" w:hAnsi="Times New Roman" w:cs="Times New Roman"/>
        </w:rPr>
        <w:t xml:space="preserve">988). </w:t>
      </w:r>
      <w:ins w:id="8" w:author="Deanna Womack" w:date="2014-11-15T19:50:00Z">
        <w:r w:rsidR="008753DD" w:rsidRPr="00AC4FC2">
          <w:rPr>
            <w:rFonts w:ascii="Times New Roman" w:hAnsi="Times New Roman" w:cs="Times New Roman"/>
          </w:rPr>
          <w:t xml:space="preserve">This type of message design merely states what the persuader wants. </w:t>
        </w:r>
      </w:ins>
      <w:r w:rsidR="00155E5E" w:rsidRPr="00AC4FC2">
        <w:rPr>
          <w:rFonts w:ascii="Times New Roman" w:hAnsi="Times New Roman" w:cs="Times New Roman"/>
        </w:rPr>
        <w:t>The second, c</w:t>
      </w:r>
      <w:r w:rsidR="00777947" w:rsidRPr="00AC4FC2">
        <w:rPr>
          <w:rFonts w:ascii="Times New Roman" w:hAnsi="Times New Roman" w:cs="Times New Roman"/>
        </w:rPr>
        <w:t xml:space="preserve">onventional design </w:t>
      </w:r>
      <w:proofErr w:type="gramStart"/>
      <w:r w:rsidR="00777947" w:rsidRPr="00AC4FC2">
        <w:rPr>
          <w:rFonts w:ascii="Times New Roman" w:hAnsi="Times New Roman" w:cs="Times New Roman"/>
        </w:rPr>
        <w:t>l</w:t>
      </w:r>
      <w:r w:rsidR="00FB6EED" w:rsidRPr="00AC4FC2">
        <w:rPr>
          <w:rFonts w:ascii="Times New Roman" w:hAnsi="Times New Roman" w:cs="Times New Roman"/>
        </w:rPr>
        <w:t>ogic</w:t>
      </w:r>
      <w:r w:rsidR="007A612B" w:rsidRPr="00AC4FC2">
        <w:rPr>
          <w:rFonts w:ascii="Times New Roman" w:hAnsi="Times New Roman" w:cs="Times New Roman"/>
        </w:rPr>
        <w:t>,</w:t>
      </w:r>
      <w:proofErr w:type="gramEnd"/>
      <w:r w:rsidR="00FB6EED" w:rsidRPr="00AC4FC2">
        <w:rPr>
          <w:rFonts w:ascii="Times New Roman" w:hAnsi="Times New Roman" w:cs="Times New Roman"/>
        </w:rPr>
        <w:t xml:space="preserve"> is described as “a game played cooperatively, according to socially conventional rules and procedures” (O’Keefe, 1988,</w:t>
      </w:r>
      <w:r w:rsidR="007A612B" w:rsidRPr="00AC4FC2">
        <w:rPr>
          <w:rFonts w:ascii="Times New Roman" w:hAnsi="Times New Roman" w:cs="Times New Roman"/>
        </w:rPr>
        <w:t xml:space="preserve"> p</w:t>
      </w:r>
      <w:r w:rsidR="00155E5E" w:rsidRPr="00AC4FC2">
        <w:rPr>
          <w:rFonts w:ascii="Times New Roman" w:hAnsi="Times New Roman" w:cs="Times New Roman"/>
        </w:rPr>
        <w:t xml:space="preserve">.86). </w:t>
      </w:r>
      <w:ins w:id="9" w:author="Deanna Womack" w:date="2014-11-15T19:51:00Z">
        <w:r w:rsidR="008753DD" w:rsidRPr="00AC4FC2">
          <w:rPr>
            <w:rFonts w:ascii="Times New Roman" w:hAnsi="Times New Roman" w:cs="Times New Roman"/>
          </w:rPr>
          <w:t xml:space="preserve">This type of design logic appeals to typical reasons or emotional appeals that would be suitable for any audience. </w:t>
        </w:r>
      </w:ins>
      <w:r w:rsidR="00155E5E" w:rsidRPr="00AC4FC2">
        <w:rPr>
          <w:rFonts w:ascii="Times New Roman" w:hAnsi="Times New Roman" w:cs="Times New Roman"/>
        </w:rPr>
        <w:t>The third, r</w:t>
      </w:r>
      <w:r w:rsidR="00777947" w:rsidRPr="00AC4FC2">
        <w:rPr>
          <w:rFonts w:ascii="Times New Roman" w:hAnsi="Times New Roman" w:cs="Times New Roman"/>
        </w:rPr>
        <w:t xml:space="preserve">hetorical message design </w:t>
      </w:r>
      <w:proofErr w:type="gramStart"/>
      <w:r w:rsidR="00777947" w:rsidRPr="00AC4FC2">
        <w:rPr>
          <w:rFonts w:ascii="Times New Roman" w:hAnsi="Times New Roman" w:cs="Times New Roman"/>
        </w:rPr>
        <w:t>l</w:t>
      </w:r>
      <w:r w:rsidR="00FB6EED" w:rsidRPr="00AC4FC2">
        <w:rPr>
          <w:rFonts w:ascii="Times New Roman" w:hAnsi="Times New Roman" w:cs="Times New Roman"/>
        </w:rPr>
        <w:t>ogic</w:t>
      </w:r>
      <w:r w:rsidR="002F3CB3" w:rsidRPr="00AC4FC2">
        <w:rPr>
          <w:rFonts w:ascii="Times New Roman" w:hAnsi="Times New Roman" w:cs="Times New Roman"/>
        </w:rPr>
        <w:t>,</w:t>
      </w:r>
      <w:proofErr w:type="gramEnd"/>
      <w:r w:rsidR="002F3CB3" w:rsidRPr="00AC4FC2">
        <w:rPr>
          <w:rFonts w:ascii="Times New Roman" w:hAnsi="Times New Roman" w:cs="Times New Roman"/>
        </w:rPr>
        <w:t xml:space="preserve"> </w:t>
      </w:r>
      <w:ins w:id="10" w:author="Deanna Womack" w:date="2014-11-15T19:52:00Z">
        <w:r w:rsidR="008753DD" w:rsidRPr="00AC4FC2">
          <w:rPr>
            <w:rFonts w:ascii="Times New Roman" w:hAnsi="Times New Roman" w:cs="Times New Roman"/>
          </w:rPr>
          <w:t xml:space="preserve">is </w:t>
        </w:r>
      </w:ins>
      <w:r w:rsidR="002F3CB3" w:rsidRPr="00AC4FC2">
        <w:rPr>
          <w:rFonts w:ascii="Times New Roman" w:hAnsi="Times New Roman" w:cs="Times New Roman"/>
        </w:rPr>
        <w:t>the most complex and sophisticated message design focusing on achieving an agreement between the sender and receiver in which the me</w:t>
      </w:r>
      <w:r w:rsidR="00155E5E" w:rsidRPr="00AC4FC2">
        <w:rPr>
          <w:rFonts w:ascii="Times New Roman" w:hAnsi="Times New Roman" w:cs="Times New Roman"/>
        </w:rPr>
        <w:t>ssage provides context</w:t>
      </w:r>
      <w:ins w:id="11" w:author="Deanna Womack" w:date="2014-11-15T19:52:00Z">
        <w:r w:rsidR="008753DD" w:rsidRPr="00AC4FC2">
          <w:rPr>
            <w:rFonts w:ascii="Times New Roman" w:hAnsi="Times New Roman" w:cs="Times New Roman"/>
          </w:rPr>
          <w:t>.</w:t>
        </w:r>
      </w:ins>
      <w:r w:rsidR="00155E5E" w:rsidRPr="00AC4FC2">
        <w:rPr>
          <w:rFonts w:ascii="Times New Roman" w:hAnsi="Times New Roman" w:cs="Times New Roman"/>
        </w:rPr>
        <w:t xml:space="preserve"> </w:t>
      </w:r>
      <w:ins w:id="12" w:author="Deanna Womack" w:date="2014-11-15T19:52:00Z">
        <w:r w:rsidR="008753DD" w:rsidRPr="00AC4FC2">
          <w:rPr>
            <w:rFonts w:ascii="Times New Roman" w:hAnsi="Times New Roman" w:cs="Times New Roman"/>
          </w:rPr>
          <w:t>U</w:t>
        </w:r>
      </w:ins>
      <w:r w:rsidR="00155E5E" w:rsidRPr="00AC4FC2">
        <w:rPr>
          <w:rFonts w:ascii="Times New Roman" w:hAnsi="Times New Roman" w:cs="Times New Roman"/>
        </w:rPr>
        <w:t>nlike conventional design l</w:t>
      </w:r>
      <w:r w:rsidR="002F3CB3" w:rsidRPr="00AC4FC2">
        <w:rPr>
          <w:rFonts w:ascii="Times New Roman" w:hAnsi="Times New Roman" w:cs="Times New Roman"/>
        </w:rPr>
        <w:t>ogic (O’Keefe, 1988)</w:t>
      </w:r>
      <w:ins w:id="13" w:author="Deanna Womack" w:date="2014-11-15T19:52:00Z">
        <w:r w:rsidR="008753DD" w:rsidRPr="00AC4FC2">
          <w:rPr>
            <w:rFonts w:ascii="Times New Roman" w:hAnsi="Times New Roman" w:cs="Times New Roman"/>
          </w:rPr>
          <w:t>, the rhetorical message design logic is adapted to the particular audience</w:t>
        </w:r>
      </w:ins>
      <w:ins w:id="14" w:author="Deanna Womack" w:date="2014-11-15T19:53:00Z">
        <w:r w:rsidR="008753DD" w:rsidRPr="00AC4FC2">
          <w:rPr>
            <w:rFonts w:ascii="Times New Roman" w:hAnsi="Times New Roman" w:cs="Times New Roman"/>
          </w:rPr>
          <w:t xml:space="preserve"> being addressed.</w:t>
        </w:r>
      </w:ins>
    </w:p>
    <w:p w14:paraId="2EA73A62" w14:textId="1FFBB087" w:rsidR="00903D95" w:rsidRPr="00AC4FC2" w:rsidRDefault="002D2317" w:rsidP="00D4006F">
      <w:pPr>
        <w:spacing w:line="480" w:lineRule="auto"/>
        <w:rPr>
          <w:rFonts w:ascii="Times New Roman" w:hAnsi="Times New Roman" w:cs="Times New Roman"/>
        </w:rPr>
      </w:pPr>
      <w:r w:rsidRPr="00AC4FC2">
        <w:rPr>
          <w:rFonts w:ascii="Times New Roman" w:hAnsi="Times New Roman" w:cs="Times New Roman"/>
        </w:rPr>
        <w:tab/>
      </w:r>
      <w:r w:rsidR="00777947" w:rsidRPr="00AC4FC2">
        <w:rPr>
          <w:rFonts w:ascii="Times New Roman" w:hAnsi="Times New Roman" w:cs="Times New Roman"/>
        </w:rPr>
        <w:t>Expressive design l</w:t>
      </w:r>
      <w:r w:rsidR="00301E59" w:rsidRPr="00AC4FC2">
        <w:rPr>
          <w:rFonts w:ascii="Times New Roman" w:hAnsi="Times New Roman" w:cs="Times New Roman"/>
        </w:rPr>
        <w:t>ogic is the s</w:t>
      </w:r>
      <w:r w:rsidR="00A90ECD" w:rsidRPr="00AC4FC2">
        <w:rPr>
          <w:rFonts w:ascii="Times New Roman" w:hAnsi="Times New Roman" w:cs="Times New Roman"/>
        </w:rPr>
        <w:t>implest form of message design and only focuses on expression of thoughts</w:t>
      </w:r>
      <w:proofErr w:type="gramStart"/>
      <w:r w:rsidR="00A90ECD" w:rsidRPr="00AC4FC2">
        <w:rPr>
          <w:rFonts w:ascii="Times New Roman" w:hAnsi="Times New Roman" w:cs="Times New Roman"/>
        </w:rPr>
        <w:t>.</w:t>
      </w:r>
      <w:r w:rsidR="00903D95" w:rsidRPr="00AC4FC2">
        <w:rPr>
          <w:rFonts w:ascii="Times New Roman" w:hAnsi="Times New Roman" w:cs="Times New Roman"/>
        </w:rPr>
        <w:t>.</w:t>
      </w:r>
      <w:proofErr w:type="gramEnd"/>
      <w:r w:rsidR="00903D95" w:rsidRPr="00AC4FC2">
        <w:rPr>
          <w:rFonts w:ascii="Times New Roman" w:hAnsi="Times New Roman" w:cs="Times New Roman"/>
        </w:rPr>
        <w:t xml:space="preserve"> When constructing this type of message</w:t>
      </w:r>
      <w:ins w:id="15" w:author="Deanna Womack" w:date="2014-11-15T19:54:00Z">
        <w:r w:rsidR="008753DD" w:rsidRPr="00AC4FC2">
          <w:rPr>
            <w:rFonts w:ascii="Times New Roman" w:hAnsi="Times New Roman" w:cs="Times New Roman"/>
          </w:rPr>
          <w:t>,</w:t>
        </w:r>
      </w:ins>
      <w:r w:rsidR="00903D95" w:rsidRPr="00AC4FC2">
        <w:rPr>
          <w:rFonts w:ascii="Times New Roman" w:hAnsi="Times New Roman" w:cs="Times New Roman"/>
        </w:rPr>
        <w:t xml:space="preserve"> the sender does not </w:t>
      </w:r>
      <w:ins w:id="16" w:author="Deanna Womack" w:date="2014-11-15T19:54:00Z">
        <w:r w:rsidR="008753DD" w:rsidRPr="00AC4FC2">
          <w:rPr>
            <w:rFonts w:ascii="Times New Roman" w:hAnsi="Times New Roman" w:cs="Times New Roman"/>
          </w:rPr>
          <w:lastRenderedPageBreak/>
          <w:t xml:space="preserve">adapt to </w:t>
        </w:r>
      </w:ins>
      <w:r w:rsidR="00903D95" w:rsidRPr="00AC4FC2">
        <w:rPr>
          <w:rFonts w:ascii="Times New Roman" w:hAnsi="Times New Roman" w:cs="Times New Roman"/>
        </w:rPr>
        <w:t xml:space="preserve">the receiver. The message is focused around the sender’s goals, opinions, and thoughts. Messages in this category are often </w:t>
      </w:r>
      <w:proofErr w:type="gramStart"/>
      <w:r w:rsidR="00903D95" w:rsidRPr="00AC4FC2">
        <w:rPr>
          <w:rFonts w:ascii="Times New Roman" w:hAnsi="Times New Roman" w:cs="Times New Roman"/>
        </w:rPr>
        <w:t>threats,</w:t>
      </w:r>
      <w:proofErr w:type="gramEnd"/>
      <w:r w:rsidR="00903D95" w:rsidRPr="00AC4FC2">
        <w:rPr>
          <w:rFonts w:ascii="Times New Roman" w:hAnsi="Times New Roman" w:cs="Times New Roman"/>
        </w:rPr>
        <w:t xml:space="preserve"> repetition of information, and complaints about situation the receiver has no control over (O’Keefe, 1988). The sender often sounds like a small child when using th</w:t>
      </w:r>
      <w:r w:rsidR="00CE0639" w:rsidRPr="00AC4FC2">
        <w:rPr>
          <w:rFonts w:ascii="Times New Roman" w:hAnsi="Times New Roman" w:cs="Times New Roman"/>
        </w:rPr>
        <w:t>is type of message design logic, simply reacting to previous messages or current environments. “It</w:t>
      </w:r>
      <w:r w:rsidR="00F621E0" w:rsidRPr="00AC4FC2">
        <w:rPr>
          <w:rFonts w:ascii="Times New Roman" w:hAnsi="Times New Roman" w:cs="Times New Roman"/>
        </w:rPr>
        <w:t>’s hot,” “I want that dog,” or “</w:t>
      </w:r>
      <w:ins w:id="17" w:author="Deanna Womack" w:date="2014-11-15T19:54:00Z">
        <w:r w:rsidR="008753DD" w:rsidRPr="00AC4FC2">
          <w:rPr>
            <w:rFonts w:ascii="Times New Roman" w:hAnsi="Times New Roman" w:cs="Times New Roman"/>
          </w:rPr>
          <w:t>D</w:t>
        </w:r>
      </w:ins>
      <w:r w:rsidR="00F621E0" w:rsidRPr="00AC4FC2">
        <w:rPr>
          <w:rFonts w:ascii="Times New Roman" w:hAnsi="Times New Roman" w:cs="Times New Roman"/>
        </w:rPr>
        <w:t xml:space="preserve">on’t even think about it,” are all messages constructed using </w:t>
      </w:r>
      <w:ins w:id="18" w:author="Deanna Womack" w:date="2014-11-15T19:54:00Z">
        <w:r w:rsidR="008753DD" w:rsidRPr="00AC4FC2">
          <w:rPr>
            <w:rFonts w:ascii="Times New Roman" w:hAnsi="Times New Roman" w:cs="Times New Roman"/>
          </w:rPr>
          <w:t>e</w:t>
        </w:r>
      </w:ins>
      <w:r w:rsidR="00F621E0" w:rsidRPr="00AC4FC2">
        <w:rPr>
          <w:rFonts w:ascii="Times New Roman" w:hAnsi="Times New Roman" w:cs="Times New Roman"/>
        </w:rPr>
        <w:t>xpressive design logic.</w:t>
      </w:r>
    </w:p>
    <w:p w14:paraId="1E420459" w14:textId="636A392B" w:rsidR="00D67030" w:rsidRPr="00AC4FC2" w:rsidRDefault="00F621E0" w:rsidP="00D4006F">
      <w:pPr>
        <w:spacing w:line="480" w:lineRule="auto"/>
        <w:rPr>
          <w:rFonts w:ascii="Times New Roman" w:hAnsi="Times New Roman" w:cs="Times New Roman"/>
        </w:rPr>
      </w:pPr>
      <w:r w:rsidRPr="00AC4FC2">
        <w:rPr>
          <w:rFonts w:ascii="Times New Roman" w:hAnsi="Times New Roman" w:cs="Times New Roman"/>
        </w:rPr>
        <w:tab/>
        <w:t xml:space="preserve">Conventional design logic is more complex and considers the receiver’s thoughts and opinions. During a communication using this design logic, a sender and receiver will negotiate a shared meaning using a given context. The context is dictated by social standards and rules that apply </w:t>
      </w:r>
      <w:ins w:id="19" w:author="Deanna Womack" w:date="2014-11-15T19:55:00Z">
        <w:r w:rsidR="008753DD" w:rsidRPr="00AC4FC2">
          <w:rPr>
            <w:rFonts w:ascii="Times New Roman" w:hAnsi="Times New Roman" w:cs="Times New Roman"/>
          </w:rPr>
          <w:t xml:space="preserve">to typical social situations </w:t>
        </w:r>
      </w:ins>
      <w:r w:rsidRPr="00AC4FC2">
        <w:rPr>
          <w:rFonts w:ascii="Times New Roman" w:hAnsi="Times New Roman" w:cs="Times New Roman"/>
        </w:rPr>
        <w:t xml:space="preserve">(O’Keefe, 1988). </w:t>
      </w:r>
      <w:r w:rsidR="005442C7" w:rsidRPr="00AC4FC2">
        <w:rPr>
          <w:rFonts w:ascii="Times New Roman" w:hAnsi="Times New Roman" w:cs="Times New Roman"/>
        </w:rPr>
        <w:t xml:space="preserve">Messages usually follow those of </w:t>
      </w:r>
      <w:r w:rsidR="00635A0F" w:rsidRPr="00AC4FC2">
        <w:rPr>
          <w:rFonts w:ascii="Times New Roman" w:hAnsi="Times New Roman" w:cs="Times New Roman"/>
        </w:rPr>
        <w:t xml:space="preserve">John </w:t>
      </w:r>
      <w:r w:rsidR="005442C7" w:rsidRPr="00AC4FC2">
        <w:rPr>
          <w:rFonts w:ascii="Times New Roman" w:hAnsi="Times New Roman" w:cs="Times New Roman"/>
        </w:rPr>
        <w:t xml:space="preserve">Searle’s </w:t>
      </w:r>
      <w:ins w:id="20" w:author="Deanna Womack" w:date="2014-11-15T19:56:00Z">
        <w:r w:rsidR="008753DD" w:rsidRPr="00AC4FC2">
          <w:rPr>
            <w:rFonts w:ascii="Times New Roman" w:hAnsi="Times New Roman" w:cs="Times New Roman"/>
          </w:rPr>
          <w:t>s</w:t>
        </w:r>
      </w:ins>
      <w:r w:rsidR="00566B81" w:rsidRPr="00AC4FC2">
        <w:rPr>
          <w:rFonts w:ascii="Times New Roman" w:hAnsi="Times New Roman" w:cs="Times New Roman"/>
        </w:rPr>
        <w:t xml:space="preserve">peech </w:t>
      </w:r>
      <w:ins w:id="21" w:author="Deanna Womack" w:date="2014-11-15T19:56:00Z">
        <w:r w:rsidR="008753DD" w:rsidRPr="00AC4FC2">
          <w:rPr>
            <w:rFonts w:ascii="Times New Roman" w:hAnsi="Times New Roman" w:cs="Times New Roman"/>
          </w:rPr>
          <w:t>a</w:t>
        </w:r>
      </w:ins>
      <w:r w:rsidR="00566B81" w:rsidRPr="00AC4FC2">
        <w:rPr>
          <w:rFonts w:ascii="Times New Roman" w:hAnsi="Times New Roman" w:cs="Times New Roman"/>
        </w:rPr>
        <w:t>cts:</w:t>
      </w:r>
      <w:r w:rsidR="00635A0F" w:rsidRPr="00AC4FC2">
        <w:rPr>
          <w:rFonts w:ascii="Times New Roman" w:hAnsi="Times New Roman" w:cs="Times New Roman"/>
        </w:rPr>
        <w:t xml:space="preserve"> </w:t>
      </w:r>
      <w:ins w:id="22" w:author="Deanna Womack" w:date="2014-11-15T19:56:00Z">
        <w:r w:rsidR="008753DD" w:rsidRPr="00AC4FC2">
          <w:rPr>
            <w:rFonts w:ascii="Times New Roman" w:hAnsi="Times New Roman" w:cs="Times New Roman"/>
          </w:rPr>
          <w:t>u</w:t>
        </w:r>
      </w:ins>
      <w:r w:rsidR="00635A0F" w:rsidRPr="00AC4FC2">
        <w:rPr>
          <w:rFonts w:ascii="Times New Roman" w:hAnsi="Times New Roman" w:cs="Times New Roman"/>
        </w:rPr>
        <w:t xml:space="preserve">tterance act, </w:t>
      </w:r>
      <w:ins w:id="23" w:author="Deanna Womack" w:date="2014-11-15T19:56:00Z">
        <w:r w:rsidR="008753DD" w:rsidRPr="00AC4FC2">
          <w:rPr>
            <w:rFonts w:ascii="Times New Roman" w:hAnsi="Times New Roman" w:cs="Times New Roman"/>
          </w:rPr>
          <w:t>p</w:t>
        </w:r>
      </w:ins>
      <w:r w:rsidR="00635A0F" w:rsidRPr="00AC4FC2">
        <w:rPr>
          <w:rFonts w:ascii="Times New Roman" w:hAnsi="Times New Roman" w:cs="Times New Roman"/>
        </w:rPr>
        <w:t xml:space="preserve">ropositional act, </w:t>
      </w:r>
      <w:ins w:id="24" w:author="Deanna Womack" w:date="2014-11-15T19:56:00Z">
        <w:r w:rsidR="008753DD" w:rsidRPr="00AC4FC2">
          <w:rPr>
            <w:rFonts w:ascii="Times New Roman" w:hAnsi="Times New Roman" w:cs="Times New Roman"/>
          </w:rPr>
          <w:t>i</w:t>
        </w:r>
      </w:ins>
      <w:r w:rsidR="00635A0F" w:rsidRPr="00AC4FC2">
        <w:rPr>
          <w:rFonts w:ascii="Times New Roman" w:hAnsi="Times New Roman" w:cs="Times New Roman"/>
        </w:rPr>
        <w:t xml:space="preserve">llocutionary act, or </w:t>
      </w:r>
      <w:proofErr w:type="spellStart"/>
      <w:ins w:id="25" w:author="Deanna Womack" w:date="2014-11-15T19:56:00Z">
        <w:r w:rsidR="008753DD" w:rsidRPr="00AC4FC2">
          <w:rPr>
            <w:rFonts w:ascii="Times New Roman" w:hAnsi="Times New Roman" w:cs="Times New Roman"/>
          </w:rPr>
          <w:t>p</w:t>
        </w:r>
      </w:ins>
      <w:r w:rsidR="00635A0F" w:rsidRPr="00AC4FC2">
        <w:rPr>
          <w:rFonts w:ascii="Times New Roman" w:hAnsi="Times New Roman" w:cs="Times New Roman"/>
        </w:rPr>
        <w:t>erlocutionary</w:t>
      </w:r>
      <w:proofErr w:type="spellEnd"/>
      <w:r w:rsidR="00635A0F" w:rsidRPr="00AC4FC2">
        <w:rPr>
          <w:rFonts w:ascii="Times New Roman" w:hAnsi="Times New Roman" w:cs="Times New Roman"/>
        </w:rPr>
        <w:t xml:space="preserve"> act (</w:t>
      </w:r>
      <w:r w:rsidR="00D67030" w:rsidRPr="00AC4FC2">
        <w:rPr>
          <w:rFonts w:ascii="Times New Roman" w:hAnsi="Times New Roman" w:cs="Times New Roman"/>
        </w:rPr>
        <w:t>Searle, 1969). These messages demonstrate that the sender and receiver are able to recognize social rules and standards</w:t>
      </w:r>
      <w:ins w:id="26" w:author="Deanna Womack" w:date="2014-11-15T19:55:00Z">
        <w:r w:rsidR="008753DD" w:rsidRPr="00AC4FC2">
          <w:rPr>
            <w:rFonts w:ascii="Times New Roman" w:hAnsi="Times New Roman" w:cs="Times New Roman"/>
          </w:rPr>
          <w:t>,</w:t>
        </w:r>
      </w:ins>
      <w:r w:rsidR="00D67030" w:rsidRPr="00AC4FC2">
        <w:rPr>
          <w:rFonts w:ascii="Times New Roman" w:hAnsi="Times New Roman" w:cs="Times New Roman"/>
        </w:rPr>
        <w:t xml:space="preserve"> and</w:t>
      </w:r>
      <w:ins w:id="27" w:author="Deanna Womack" w:date="2014-11-15T19:55:00Z">
        <w:r w:rsidR="008753DD" w:rsidRPr="00AC4FC2">
          <w:rPr>
            <w:rFonts w:ascii="Times New Roman" w:hAnsi="Times New Roman" w:cs="Times New Roman"/>
          </w:rPr>
          <w:t>,</w:t>
        </w:r>
      </w:ins>
      <w:r w:rsidR="00D67030" w:rsidRPr="00AC4FC2">
        <w:rPr>
          <w:rFonts w:ascii="Times New Roman" w:hAnsi="Times New Roman" w:cs="Times New Roman"/>
        </w:rPr>
        <w:t xml:space="preserve"> because of this</w:t>
      </w:r>
      <w:ins w:id="28" w:author="Deanna Womack" w:date="2014-11-15T19:55:00Z">
        <w:r w:rsidR="008753DD" w:rsidRPr="00AC4FC2">
          <w:rPr>
            <w:rFonts w:ascii="Times New Roman" w:hAnsi="Times New Roman" w:cs="Times New Roman"/>
          </w:rPr>
          <w:t>,</w:t>
        </w:r>
      </w:ins>
      <w:r w:rsidR="00D67030" w:rsidRPr="00AC4FC2">
        <w:rPr>
          <w:rFonts w:ascii="Times New Roman" w:hAnsi="Times New Roman" w:cs="Times New Roman"/>
        </w:rPr>
        <w:t xml:space="preserve"> statements can be somewhat predictable. </w:t>
      </w:r>
    </w:p>
    <w:p w14:paraId="1AE2C355" w14:textId="7D2001BB" w:rsidR="00F621E0" w:rsidRPr="00AC4FC2" w:rsidRDefault="00D67030" w:rsidP="00D4006F">
      <w:pPr>
        <w:spacing w:line="480" w:lineRule="auto"/>
        <w:rPr>
          <w:rFonts w:ascii="Times New Roman" w:hAnsi="Times New Roman" w:cs="Times New Roman"/>
        </w:rPr>
      </w:pPr>
      <w:r w:rsidRPr="00AC4FC2">
        <w:rPr>
          <w:rFonts w:ascii="Times New Roman" w:hAnsi="Times New Roman" w:cs="Times New Roman"/>
        </w:rPr>
        <w:tab/>
        <w:t>“I want that dog,” (</w:t>
      </w:r>
      <w:ins w:id="29" w:author="Deanna Womack" w:date="2014-11-15T19:56:00Z">
        <w:r w:rsidR="008753DD" w:rsidRPr="00AC4FC2">
          <w:rPr>
            <w:rFonts w:ascii="Times New Roman" w:hAnsi="Times New Roman" w:cs="Times New Roman"/>
          </w:rPr>
          <w:t>e</w:t>
        </w:r>
      </w:ins>
      <w:r w:rsidRPr="00AC4FC2">
        <w:rPr>
          <w:rFonts w:ascii="Times New Roman" w:hAnsi="Times New Roman" w:cs="Times New Roman"/>
        </w:rPr>
        <w:t>xpressive).</w:t>
      </w:r>
    </w:p>
    <w:p w14:paraId="07638B94" w14:textId="4FEF5E57" w:rsidR="00D67030" w:rsidRPr="00AC4FC2" w:rsidRDefault="00D67030" w:rsidP="00D4006F">
      <w:pPr>
        <w:spacing w:line="480" w:lineRule="auto"/>
        <w:rPr>
          <w:rFonts w:ascii="Times New Roman" w:hAnsi="Times New Roman" w:cs="Times New Roman"/>
        </w:rPr>
      </w:pPr>
      <w:r w:rsidRPr="00AC4FC2">
        <w:rPr>
          <w:rFonts w:ascii="Times New Roman" w:hAnsi="Times New Roman" w:cs="Times New Roman"/>
        </w:rPr>
        <w:tab/>
        <w:t>“No.”</w:t>
      </w:r>
      <w:r w:rsidRPr="00AC4FC2">
        <w:rPr>
          <w:rFonts w:ascii="Times New Roman" w:hAnsi="Times New Roman" w:cs="Times New Roman"/>
        </w:rPr>
        <w:br/>
      </w:r>
      <w:r w:rsidRPr="00AC4FC2">
        <w:rPr>
          <w:rFonts w:ascii="Times New Roman" w:hAnsi="Times New Roman" w:cs="Times New Roman"/>
        </w:rPr>
        <w:tab/>
        <w:t>“But I will take care of it,” (</w:t>
      </w:r>
      <w:ins w:id="30" w:author="Deanna Womack" w:date="2014-11-15T19:56:00Z">
        <w:r w:rsidR="008753DD" w:rsidRPr="00AC4FC2">
          <w:rPr>
            <w:rFonts w:ascii="Times New Roman" w:hAnsi="Times New Roman" w:cs="Times New Roman"/>
          </w:rPr>
          <w:t>c</w:t>
        </w:r>
      </w:ins>
      <w:r w:rsidRPr="00AC4FC2">
        <w:rPr>
          <w:rFonts w:ascii="Times New Roman" w:hAnsi="Times New Roman" w:cs="Times New Roman"/>
        </w:rPr>
        <w:t>onventional).</w:t>
      </w:r>
    </w:p>
    <w:p w14:paraId="63E7D9E3" w14:textId="060F4487" w:rsidR="00D67030" w:rsidRPr="00AC4FC2" w:rsidRDefault="00D67030" w:rsidP="00D4006F">
      <w:pPr>
        <w:spacing w:line="480" w:lineRule="auto"/>
        <w:rPr>
          <w:rFonts w:ascii="Times New Roman" w:hAnsi="Times New Roman" w:cs="Times New Roman"/>
        </w:rPr>
      </w:pPr>
      <w:r w:rsidRPr="00AC4FC2">
        <w:rPr>
          <w:rFonts w:ascii="Times New Roman" w:hAnsi="Times New Roman" w:cs="Times New Roman"/>
        </w:rPr>
        <w:tab/>
        <w:t>The third statement demonstrates knowledge that social convention dictates that there is some sort of rebuttal when a request is denied (Searle, 1969). The sender also demonstrates knowledge that someone must take care of the dog and is trying to achieve a goal through cooperatively playing a game with the receiver, presumably his or her mother.</w:t>
      </w:r>
      <w:ins w:id="31" w:author="Deanna Womack" w:date="2014-11-15T19:57:00Z">
        <w:r w:rsidR="008753DD" w:rsidRPr="00AC4FC2">
          <w:rPr>
            <w:rFonts w:ascii="Times New Roman" w:hAnsi="Times New Roman" w:cs="Times New Roman"/>
          </w:rPr>
          <w:t xml:space="preserve">  The rebuttal is a general one that acknowledges typical objections someone might make to </w:t>
        </w:r>
      </w:ins>
      <w:ins w:id="32" w:author="Deanna Womack" w:date="2014-11-15T19:58:00Z">
        <w:r w:rsidR="008753DD" w:rsidRPr="00AC4FC2">
          <w:rPr>
            <w:rFonts w:ascii="Times New Roman" w:hAnsi="Times New Roman" w:cs="Times New Roman"/>
          </w:rPr>
          <w:t xml:space="preserve">a request to </w:t>
        </w:r>
      </w:ins>
      <w:ins w:id="33" w:author="Deanna Womack" w:date="2014-11-15T19:57:00Z">
        <w:r w:rsidR="008753DD" w:rsidRPr="00AC4FC2">
          <w:rPr>
            <w:rFonts w:ascii="Times New Roman" w:hAnsi="Times New Roman" w:cs="Times New Roman"/>
          </w:rPr>
          <w:t>keep a dog.</w:t>
        </w:r>
      </w:ins>
    </w:p>
    <w:p w14:paraId="758A4599" w14:textId="2B62951D" w:rsidR="00E12821" w:rsidRPr="00AC4FC2" w:rsidRDefault="00D67030" w:rsidP="00E12821">
      <w:pPr>
        <w:spacing w:line="480" w:lineRule="auto"/>
        <w:rPr>
          <w:rFonts w:ascii="Times New Roman" w:hAnsi="Times New Roman" w:cs="Times New Roman"/>
        </w:rPr>
      </w:pPr>
      <w:r w:rsidRPr="00AC4FC2">
        <w:rPr>
          <w:rFonts w:ascii="Times New Roman" w:hAnsi="Times New Roman" w:cs="Times New Roman"/>
        </w:rPr>
        <w:lastRenderedPageBreak/>
        <w:tab/>
        <w:t xml:space="preserve">The most complicated of the three message design logics is </w:t>
      </w:r>
      <w:ins w:id="34" w:author="Deanna Womack" w:date="2014-11-15T19:58:00Z">
        <w:r w:rsidR="008753DD" w:rsidRPr="00AC4FC2">
          <w:rPr>
            <w:rFonts w:ascii="Times New Roman" w:hAnsi="Times New Roman" w:cs="Times New Roman"/>
          </w:rPr>
          <w:t>r</w:t>
        </w:r>
      </w:ins>
      <w:r w:rsidRPr="00AC4FC2">
        <w:rPr>
          <w:rFonts w:ascii="Times New Roman" w:hAnsi="Times New Roman" w:cs="Times New Roman"/>
        </w:rPr>
        <w:t xml:space="preserve">hetorical. </w:t>
      </w:r>
      <w:r w:rsidR="004010AD" w:rsidRPr="00AC4FC2">
        <w:rPr>
          <w:rFonts w:ascii="Times New Roman" w:hAnsi="Times New Roman" w:cs="Times New Roman"/>
        </w:rPr>
        <w:t xml:space="preserve">The sophistication of </w:t>
      </w:r>
      <w:ins w:id="35" w:author="Deanna Womack" w:date="2014-11-15T19:58:00Z">
        <w:r w:rsidR="008753DD" w:rsidRPr="00AC4FC2">
          <w:rPr>
            <w:rFonts w:ascii="Times New Roman" w:hAnsi="Times New Roman" w:cs="Times New Roman"/>
          </w:rPr>
          <w:t>r</w:t>
        </w:r>
      </w:ins>
      <w:r w:rsidR="004010AD" w:rsidRPr="00AC4FC2">
        <w:rPr>
          <w:rFonts w:ascii="Times New Roman" w:hAnsi="Times New Roman" w:cs="Times New Roman"/>
        </w:rPr>
        <w:t xml:space="preserve">hetorical messages is high and is demonstrated through the </w:t>
      </w:r>
      <w:proofErr w:type="gramStart"/>
      <w:r w:rsidR="004010AD" w:rsidRPr="00AC4FC2">
        <w:rPr>
          <w:rFonts w:ascii="Times New Roman" w:hAnsi="Times New Roman" w:cs="Times New Roman"/>
        </w:rPr>
        <w:t>sender’s</w:t>
      </w:r>
      <w:proofErr w:type="gramEnd"/>
      <w:r w:rsidR="004010AD" w:rsidRPr="00AC4FC2">
        <w:rPr>
          <w:rFonts w:ascii="Times New Roman" w:hAnsi="Times New Roman" w:cs="Times New Roman"/>
        </w:rPr>
        <w:t xml:space="preserve"> and receiver’s ability to negotiate meaning without </w:t>
      </w:r>
      <w:ins w:id="36" w:author="Deanna Womack" w:date="2014-11-15T19:58:00Z">
        <w:r w:rsidR="008753DD" w:rsidRPr="00AC4FC2">
          <w:rPr>
            <w:rFonts w:ascii="Times New Roman" w:hAnsi="Times New Roman" w:cs="Times New Roman"/>
          </w:rPr>
          <w:t xml:space="preserve">focusing on a </w:t>
        </w:r>
      </w:ins>
      <w:r w:rsidR="004010AD" w:rsidRPr="00AC4FC2">
        <w:rPr>
          <w:rFonts w:ascii="Times New Roman" w:hAnsi="Times New Roman" w:cs="Times New Roman"/>
        </w:rPr>
        <w:t xml:space="preserve">given </w:t>
      </w:r>
      <w:r w:rsidR="00566B81" w:rsidRPr="00AC4FC2">
        <w:rPr>
          <w:rFonts w:ascii="Times New Roman" w:hAnsi="Times New Roman" w:cs="Times New Roman"/>
        </w:rPr>
        <w:t>context;</w:t>
      </w:r>
      <w:r w:rsidR="004010AD" w:rsidRPr="00AC4FC2">
        <w:rPr>
          <w:rFonts w:ascii="Times New Roman" w:hAnsi="Times New Roman" w:cs="Times New Roman"/>
        </w:rPr>
        <w:t xml:space="preserve"> the conversation is created together (O’Keefe, 1988). The goal of persuasion is much more likely to be accomplished when the sender uses </w:t>
      </w:r>
      <w:ins w:id="37" w:author="Deanna Womack" w:date="2014-11-15T19:58:00Z">
        <w:r w:rsidR="008753DD" w:rsidRPr="00AC4FC2">
          <w:rPr>
            <w:rFonts w:ascii="Times New Roman" w:hAnsi="Times New Roman" w:cs="Times New Roman"/>
          </w:rPr>
          <w:t>r</w:t>
        </w:r>
      </w:ins>
      <w:r w:rsidR="004010AD" w:rsidRPr="00AC4FC2">
        <w:rPr>
          <w:rFonts w:ascii="Times New Roman" w:hAnsi="Times New Roman" w:cs="Times New Roman"/>
        </w:rPr>
        <w:t>hetorical message design logics. Since there is no given context</w:t>
      </w:r>
      <w:ins w:id="38" w:author="Deanna Womack" w:date="2014-11-15T19:59:00Z">
        <w:r w:rsidR="008753DD" w:rsidRPr="00AC4FC2">
          <w:rPr>
            <w:rFonts w:ascii="Times New Roman" w:hAnsi="Times New Roman" w:cs="Times New Roman"/>
          </w:rPr>
          <w:t xml:space="preserve"> or</w:t>
        </w:r>
      </w:ins>
      <w:r w:rsidR="004010AD" w:rsidRPr="00AC4FC2">
        <w:rPr>
          <w:rFonts w:ascii="Times New Roman" w:hAnsi="Times New Roman" w:cs="Times New Roman"/>
        </w:rPr>
        <w:t xml:space="preserve"> social rules and norms, the sender and receiver create context through messages within the conversation. “In the conventional view, context is given and the relevant features of the context anchor meaning; in the rhetorical view, ‘context’ is created by the message, or at least by the process of communication, and only the </w:t>
      </w:r>
      <w:proofErr w:type="spellStart"/>
      <w:r w:rsidR="004010AD" w:rsidRPr="00AC4FC2">
        <w:rPr>
          <w:rFonts w:ascii="Times New Roman" w:hAnsi="Times New Roman" w:cs="Times New Roman"/>
        </w:rPr>
        <w:t>interactionally</w:t>
      </w:r>
      <w:proofErr w:type="spellEnd"/>
      <w:r w:rsidR="004010AD" w:rsidRPr="00AC4FC2">
        <w:rPr>
          <w:rFonts w:ascii="Times New Roman" w:hAnsi="Times New Roman" w:cs="Times New Roman"/>
        </w:rPr>
        <w:t xml:space="preserve"> achieved ‘architecture of </w:t>
      </w:r>
      <w:proofErr w:type="spellStart"/>
      <w:r w:rsidR="004010AD" w:rsidRPr="00AC4FC2">
        <w:rPr>
          <w:rFonts w:ascii="Times New Roman" w:hAnsi="Times New Roman" w:cs="Times New Roman"/>
        </w:rPr>
        <w:t>intersubjectivity</w:t>
      </w:r>
      <w:proofErr w:type="spellEnd"/>
      <w:r w:rsidR="004010AD" w:rsidRPr="00AC4FC2">
        <w:rPr>
          <w:rFonts w:ascii="Times New Roman" w:hAnsi="Times New Roman" w:cs="Times New Roman"/>
        </w:rPr>
        <w:t xml:space="preserve">’ </w:t>
      </w:r>
      <w:ins w:id="39" w:author="Deanna Womack" w:date="2014-11-15T19:59:00Z">
        <w:r w:rsidR="008753DD" w:rsidRPr="00AC4FC2">
          <w:rPr>
            <w:rFonts w:ascii="Times New Roman" w:hAnsi="Times New Roman" w:cs="Times New Roman"/>
          </w:rPr>
          <w:t xml:space="preserve">. . . </w:t>
        </w:r>
      </w:ins>
      <w:r w:rsidR="00E12821" w:rsidRPr="00AC4FC2">
        <w:rPr>
          <w:rFonts w:ascii="Times New Roman" w:hAnsi="Times New Roman" w:cs="Times New Roman"/>
        </w:rPr>
        <w:t xml:space="preserve">anchors meaning” (O’Keefe, 1988, p. 87). The context of a </w:t>
      </w:r>
      <w:ins w:id="40" w:author="Deanna Womack" w:date="2014-11-15T19:59:00Z">
        <w:r w:rsidR="008753DD" w:rsidRPr="00AC4FC2">
          <w:rPr>
            <w:rFonts w:ascii="Times New Roman" w:hAnsi="Times New Roman" w:cs="Times New Roman"/>
          </w:rPr>
          <w:t>r</w:t>
        </w:r>
      </w:ins>
      <w:r w:rsidR="00E12821" w:rsidRPr="00AC4FC2">
        <w:rPr>
          <w:rFonts w:ascii="Times New Roman" w:hAnsi="Times New Roman" w:cs="Times New Roman"/>
        </w:rPr>
        <w:t>hetorical message is created in real-time</w:t>
      </w:r>
      <w:proofErr w:type="gramStart"/>
      <w:ins w:id="41" w:author="Deanna Womack" w:date="2014-11-15T19:59:00Z">
        <w:r w:rsidR="008753DD" w:rsidRPr="00AC4FC2">
          <w:rPr>
            <w:rFonts w:ascii="Times New Roman" w:hAnsi="Times New Roman" w:cs="Times New Roman"/>
          </w:rPr>
          <w:t xml:space="preserve">, </w:t>
        </w:r>
      </w:ins>
      <w:r w:rsidR="00E12821" w:rsidRPr="00AC4FC2">
        <w:rPr>
          <w:rFonts w:ascii="Times New Roman" w:hAnsi="Times New Roman" w:cs="Times New Roman"/>
        </w:rPr>
        <w:t xml:space="preserve"> allowing</w:t>
      </w:r>
      <w:proofErr w:type="gramEnd"/>
      <w:r w:rsidR="00E12821" w:rsidRPr="00AC4FC2">
        <w:rPr>
          <w:rFonts w:ascii="Times New Roman" w:hAnsi="Times New Roman" w:cs="Times New Roman"/>
        </w:rPr>
        <w:t xml:space="preserve"> greater freedom and sophistication when attempting to communicate or persuade. Using the example conversation from earlier:</w:t>
      </w:r>
      <w:r w:rsidR="00E12821" w:rsidRPr="00AC4FC2">
        <w:rPr>
          <w:rFonts w:ascii="Times New Roman" w:hAnsi="Times New Roman" w:cs="Times New Roman"/>
        </w:rPr>
        <w:br/>
      </w:r>
      <w:r w:rsidR="00E12821" w:rsidRPr="00AC4FC2">
        <w:rPr>
          <w:rFonts w:ascii="Times New Roman" w:hAnsi="Times New Roman" w:cs="Times New Roman"/>
        </w:rPr>
        <w:tab/>
        <w:t>“I want that dog” (</w:t>
      </w:r>
      <w:ins w:id="42" w:author="Deanna Womack" w:date="2014-11-15T20:00:00Z">
        <w:r w:rsidR="008753DD" w:rsidRPr="00AC4FC2">
          <w:rPr>
            <w:rFonts w:ascii="Times New Roman" w:hAnsi="Times New Roman" w:cs="Times New Roman"/>
          </w:rPr>
          <w:t>e</w:t>
        </w:r>
      </w:ins>
      <w:r w:rsidR="00E12821" w:rsidRPr="00AC4FC2">
        <w:rPr>
          <w:rFonts w:ascii="Times New Roman" w:hAnsi="Times New Roman" w:cs="Times New Roman"/>
        </w:rPr>
        <w:t>xpressive).</w:t>
      </w:r>
    </w:p>
    <w:p w14:paraId="549CED7A" w14:textId="7CB36F25" w:rsidR="00E12821" w:rsidRPr="00AC4FC2" w:rsidRDefault="00E12821" w:rsidP="00E12821">
      <w:pPr>
        <w:spacing w:line="480" w:lineRule="auto"/>
        <w:rPr>
          <w:rFonts w:ascii="Times New Roman" w:hAnsi="Times New Roman" w:cs="Times New Roman"/>
        </w:rPr>
      </w:pPr>
      <w:r w:rsidRPr="00AC4FC2">
        <w:rPr>
          <w:rFonts w:ascii="Times New Roman" w:hAnsi="Times New Roman" w:cs="Times New Roman"/>
        </w:rPr>
        <w:tab/>
        <w:t>“No.”</w:t>
      </w:r>
      <w:r w:rsidRPr="00AC4FC2">
        <w:rPr>
          <w:rFonts w:ascii="Times New Roman" w:hAnsi="Times New Roman" w:cs="Times New Roman"/>
        </w:rPr>
        <w:br/>
      </w:r>
      <w:r w:rsidRPr="00AC4FC2">
        <w:rPr>
          <w:rFonts w:ascii="Times New Roman" w:hAnsi="Times New Roman" w:cs="Times New Roman"/>
        </w:rPr>
        <w:tab/>
        <w:t>“But I will take care of it” (</w:t>
      </w:r>
      <w:ins w:id="43" w:author="Deanna Womack" w:date="2014-11-15T20:00:00Z">
        <w:r w:rsidR="008753DD" w:rsidRPr="00AC4FC2">
          <w:rPr>
            <w:rFonts w:ascii="Times New Roman" w:hAnsi="Times New Roman" w:cs="Times New Roman"/>
          </w:rPr>
          <w:t>c</w:t>
        </w:r>
      </w:ins>
      <w:r w:rsidRPr="00AC4FC2">
        <w:rPr>
          <w:rFonts w:ascii="Times New Roman" w:hAnsi="Times New Roman" w:cs="Times New Roman"/>
        </w:rPr>
        <w:t>onventional).</w:t>
      </w:r>
    </w:p>
    <w:p w14:paraId="7CBABC77" w14:textId="24F5D691" w:rsidR="00D67030" w:rsidRPr="00AC4FC2" w:rsidRDefault="00E12821" w:rsidP="00CD4D0B">
      <w:pPr>
        <w:spacing w:line="480" w:lineRule="auto"/>
        <w:ind w:left="720"/>
        <w:rPr>
          <w:rFonts w:ascii="Times New Roman" w:hAnsi="Times New Roman" w:cs="Times New Roman"/>
        </w:rPr>
      </w:pPr>
      <w:r w:rsidRPr="00AC4FC2">
        <w:rPr>
          <w:rFonts w:ascii="Times New Roman" w:hAnsi="Times New Roman" w:cs="Times New Roman"/>
        </w:rPr>
        <w:t>“No.”</w:t>
      </w:r>
      <w:r w:rsidRPr="00AC4FC2">
        <w:rPr>
          <w:rFonts w:ascii="Times New Roman" w:hAnsi="Times New Roman" w:cs="Times New Roman"/>
        </w:rPr>
        <w:br/>
        <w:t>“But it will make a great guard dog</w:t>
      </w:r>
      <w:ins w:id="44" w:author="Deanna Womack" w:date="2014-11-15T20:01:00Z">
        <w:r w:rsidR="008753DD" w:rsidRPr="00AC4FC2">
          <w:rPr>
            <w:rFonts w:ascii="Times New Roman" w:hAnsi="Times New Roman" w:cs="Times New Roman"/>
          </w:rPr>
          <w:t>.  Think of how much safer you’ll feel when you’re at home by yourself if you have a dog in the house.</w:t>
        </w:r>
      </w:ins>
      <w:r w:rsidRPr="00AC4FC2">
        <w:rPr>
          <w:rFonts w:ascii="Times New Roman" w:hAnsi="Times New Roman" w:cs="Times New Roman"/>
        </w:rPr>
        <w:t>” (</w:t>
      </w:r>
      <w:proofErr w:type="gramStart"/>
      <w:ins w:id="45" w:author="Deanna Womack" w:date="2014-11-15T20:00:00Z">
        <w:r w:rsidR="008753DD" w:rsidRPr="00AC4FC2">
          <w:rPr>
            <w:rFonts w:ascii="Times New Roman" w:hAnsi="Times New Roman" w:cs="Times New Roman"/>
          </w:rPr>
          <w:t>r</w:t>
        </w:r>
      </w:ins>
      <w:r w:rsidRPr="00AC4FC2">
        <w:rPr>
          <w:rFonts w:ascii="Times New Roman" w:hAnsi="Times New Roman" w:cs="Times New Roman"/>
        </w:rPr>
        <w:t>hetorical</w:t>
      </w:r>
      <w:proofErr w:type="gramEnd"/>
      <w:r w:rsidRPr="00AC4FC2">
        <w:rPr>
          <w:rFonts w:ascii="Times New Roman" w:hAnsi="Times New Roman" w:cs="Times New Roman"/>
        </w:rPr>
        <w:t>).</w:t>
      </w:r>
    </w:p>
    <w:p w14:paraId="78E59E00" w14:textId="130EF86F" w:rsidR="00E12821" w:rsidRPr="00AC4FC2" w:rsidRDefault="00E12821" w:rsidP="00D4006F">
      <w:pPr>
        <w:spacing w:line="480" w:lineRule="auto"/>
        <w:rPr>
          <w:rFonts w:ascii="Times New Roman" w:hAnsi="Times New Roman" w:cs="Times New Roman"/>
        </w:rPr>
      </w:pPr>
      <w:r w:rsidRPr="00AC4FC2">
        <w:rPr>
          <w:rFonts w:ascii="Times New Roman" w:hAnsi="Times New Roman" w:cs="Times New Roman"/>
        </w:rPr>
        <w:tab/>
        <w:t xml:space="preserve">The last statement gives meaning to conversation by demonstrating </w:t>
      </w:r>
      <w:ins w:id="46" w:author="Deanna Womack" w:date="2014-11-15T20:02:00Z">
        <w:r w:rsidR="008753DD" w:rsidRPr="00AC4FC2">
          <w:rPr>
            <w:rFonts w:ascii="Times New Roman" w:hAnsi="Times New Roman" w:cs="Times New Roman"/>
          </w:rPr>
          <w:t xml:space="preserve">the </w:t>
        </w:r>
      </w:ins>
      <w:r w:rsidRPr="00AC4FC2">
        <w:rPr>
          <w:rFonts w:ascii="Times New Roman" w:hAnsi="Times New Roman" w:cs="Times New Roman"/>
        </w:rPr>
        <w:t xml:space="preserve">value </w:t>
      </w:r>
      <w:ins w:id="47" w:author="Deanna Womack" w:date="2014-11-15T20:02:00Z">
        <w:r w:rsidR="008753DD" w:rsidRPr="00AC4FC2">
          <w:rPr>
            <w:rFonts w:ascii="Times New Roman" w:hAnsi="Times New Roman" w:cs="Times New Roman"/>
          </w:rPr>
          <w:t xml:space="preserve">of </w:t>
        </w:r>
      </w:ins>
      <w:r w:rsidRPr="00AC4FC2">
        <w:rPr>
          <w:rFonts w:ascii="Times New Roman" w:hAnsi="Times New Roman" w:cs="Times New Roman"/>
        </w:rPr>
        <w:t>the dog</w:t>
      </w:r>
      <w:ins w:id="48" w:author="Deanna Womack" w:date="2014-11-15T20:02:00Z">
        <w:r w:rsidR="008753DD" w:rsidRPr="00AC4FC2">
          <w:rPr>
            <w:rFonts w:ascii="Times New Roman" w:hAnsi="Times New Roman" w:cs="Times New Roman"/>
          </w:rPr>
          <w:t xml:space="preserve"> to the particular receiver by </w:t>
        </w:r>
      </w:ins>
      <w:r w:rsidRPr="00AC4FC2">
        <w:rPr>
          <w:rFonts w:ascii="Times New Roman" w:hAnsi="Times New Roman" w:cs="Times New Roman"/>
        </w:rPr>
        <w:t>demonstrating knowledge of the receiver’s beliefs and values. Now the conversation isn’t focused on the sender’s wants</w:t>
      </w:r>
      <w:ins w:id="49" w:author="Deanna Womack" w:date="2014-11-15T20:02:00Z">
        <w:r w:rsidR="008753DD" w:rsidRPr="00AC4FC2">
          <w:rPr>
            <w:rFonts w:ascii="Times New Roman" w:hAnsi="Times New Roman" w:cs="Times New Roman"/>
          </w:rPr>
          <w:t>,</w:t>
        </w:r>
      </w:ins>
      <w:r w:rsidRPr="00AC4FC2">
        <w:rPr>
          <w:rFonts w:ascii="Times New Roman" w:hAnsi="Times New Roman" w:cs="Times New Roman"/>
        </w:rPr>
        <w:t xml:space="preserve"> but on the receiver’s</w:t>
      </w:r>
      <w:ins w:id="50" w:author="Deanna Womack" w:date="2014-11-15T20:02:00Z">
        <w:r w:rsidR="008753DD" w:rsidRPr="00AC4FC2">
          <w:rPr>
            <w:rFonts w:ascii="Times New Roman" w:hAnsi="Times New Roman" w:cs="Times New Roman"/>
          </w:rPr>
          <w:t xml:space="preserve"> needs</w:t>
        </w:r>
      </w:ins>
      <w:r w:rsidRPr="00AC4FC2">
        <w:rPr>
          <w:rFonts w:ascii="Times New Roman" w:hAnsi="Times New Roman" w:cs="Times New Roman"/>
        </w:rPr>
        <w:t xml:space="preserve">. The </w:t>
      </w:r>
      <w:ins w:id="51" w:author="Deanna Womack" w:date="2014-11-15T20:03:00Z">
        <w:r w:rsidR="008753DD" w:rsidRPr="00AC4FC2">
          <w:rPr>
            <w:rFonts w:ascii="Times New Roman" w:hAnsi="Times New Roman" w:cs="Times New Roman"/>
          </w:rPr>
          <w:t xml:space="preserve">receiver </w:t>
        </w:r>
      </w:ins>
      <w:r w:rsidRPr="00AC4FC2">
        <w:rPr>
          <w:rFonts w:ascii="Times New Roman" w:hAnsi="Times New Roman" w:cs="Times New Roman"/>
        </w:rPr>
        <w:t>might give in this time.</w:t>
      </w:r>
    </w:p>
    <w:p w14:paraId="1B7069E4" w14:textId="66116FD1" w:rsidR="00A82824" w:rsidRPr="00AC4FC2" w:rsidRDefault="00FA71BA" w:rsidP="00D4006F">
      <w:pPr>
        <w:spacing w:line="480" w:lineRule="auto"/>
        <w:rPr>
          <w:rFonts w:ascii="Times New Roman" w:hAnsi="Times New Roman" w:cs="Times New Roman"/>
        </w:rPr>
      </w:pPr>
      <w:r w:rsidRPr="00AC4FC2">
        <w:rPr>
          <w:rFonts w:ascii="Times New Roman" w:hAnsi="Times New Roman" w:cs="Times New Roman"/>
        </w:rPr>
        <w:lastRenderedPageBreak/>
        <w:tab/>
      </w:r>
      <w:ins w:id="52" w:author="Deanna Womack" w:date="2014-11-15T20:04:00Z">
        <w:r w:rsidR="008753DD" w:rsidRPr="00AC4FC2">
          <w:rPr>
            <w:rFonts w:ascii="Times New Roman" w:hAnsi="Times New Roman" w:cs="Times New Roman"/>
          </w:rPr>
          <w:t xml:space="preserve">In 1982 </w:t>
        </w:r>
      </w:ins>
      <w:r w:rsidRPr="00AC4FC2">
        <w:rPr>
          <w:rFonts w:ascii="Times New Roman" w:hAnsi="Times New Roman" w:cs="Times New Roman"/>
        </w:rPr>
        <w:t>O’Keefe</w:t>
      </w:r>
      <w:ins w:id="53" w:author="Deanna Womack" w:date="2014-11-15T20:03:00Z">
        <w:r w:rsidR="008753DD" w:rsidRPr="00AC4FC2">
          <w:rPr>
            <w:rFonts w:ascii="Times New Roman" w:hAnsi="Times New Roman" w:cs="Times New Roman"/>
          </w:rPr>
          <w:t xml:space="preserve"> began researching the theory with her mentor, </w:t>
        </w:r>
      </w:ins>
      <w:r w:rsidRPr="00AC4FC2">
        <w:rPr>
          <w:rFonts w:ascii="Times New Roman" w:hAnsi="Times New Roman" w:cs="Times New Roman"/>
        </w:rPr>
        <w:t>Jesse Delia, a leading proponent of constructivist communication theory.</w:t>
      </w:r>
      <w:r w:rsidR="00CB56CE" w:rsidRPr="00AC4FC2">
        <w:rPr>
          <w:rFonts w:ascii="Times New Roman" w:hAnsi="Times New Roman" w:cs="Times New Roman"/>
        </w:rPr>
        <w:t xml:space="preserve"> In this study O’Keefe and Delia claim </w:t>
      </w:r>
      <w:ins w:id="54" w:author="Deanna Womack" w:date="2014-11-15T20:04:00Z">
        <w:r w:rsidR="008753DD" w:rsidRPr="00AC4FC2">
          <w:rPr>
            <w:rFonts w:ascii="Times New Roman" w:hAnsi="Times New Roman" w:cs="Times New Roman"/>
          </w:rPr>
          <w:t xml:space="preserve">that </w:t>
        </w:r>
      </w:ins>
      <w:r w:rsidR="00CB56CE" w:rsidRPr="00AC4FC2">
        <w:rPr>
          <w:rFonts w:ascii="Times New Roman" w:hAnsi="Times New Roman" w:cs="Times New Roman"/>
        </w:rPr>
        <w:t xml:space="preserve">how much a message addresses multiple goals is the most important </w:t>
      </w:r>
      <w:proofErr w:type="gramStart"/>
      <w:r w:rsidR="00CB56CE" w:rsidRPr="00AC4FC2">
        <w:rPr>
          <w:rFonts w:ascii="Times New Roman" w:hAnsi="Times New Roman" w:cs="Times New Roman"/>
        </w:rPr>
        <w:t xml:space="preserve">concept </w:t>
      </w:r>
      <w:ins w:id="55" w:author="Deanna Womack" w:date="2014-11-15T20:05:00Z">
        <w:r w:rsidR="008753DD" w:rsidRPr="00AC4FC2">
          <w:rPr>
            <w:rFonts w:ascii="Times New Roman" w:hAnsi="Times New Roman" w:cs="Times New Roman"/>
          </w:rPr>
          <w:t xml:space="preserve"> in</w:t>
        </w:r>
        <w:proofErr w:type="gramEnd"/>
        <w:r w:rsidR="008753DD" w:rsidRPr="00AC4FC2">
          <w:rPr>
            <w:rFonts w:ascii="Times New Roman" w:hAnsi="Times New Roman" w:cs="Times New Roman"/>
          </w:rPr>
          <w:t xml:space="preserve"> distinguishing </w:t>
        </w:r>
      </w:ins>
      <w:r w:rsidR="00CB56CE" w:rsidRPr="00AC4FC2">
        <w:rPr>
          <w:rFonts w:ascii="Times New Roman" w:hAnsi="Times New Roman" w:cs="Times New Roman"/>
        </w:rPr>
        <w:t>the sophistication of messages (O’Keefe</w:t>
      </w:r>
      <w:ins w:id="56" w:author="Deanna Womack" w:date="2014-11-15T20:04:00Z">
        <w:r w:rsidR="008753DD" w:rsidRPr="00AC4FC2">
          <w:rPr>
            <w:rFonts w:ascii="Times New Roman" w:hAnsi="Times New Roman" w:cs="Times New Roman"/>
          </w:rPr>
          <w:t xml:space="preserve"> &amp; Delia</w:t>
        </w:r>
      </w:ins>
      <w:r w:rsidR="00CB56CE" w:rsidRPr="00AC4FC2">
        <w:rPr>
          <w:rFonts w:ascii="Times New Roman" w:hAnsi="Times New Roman" w:cs="Times New Roman"/>
        </w:rPr>
        <w:t>, 1982). They point out that messages can be multifaceted and multifunctional, and that</w:t>
      </w:r>
      <w:ins w:id="57" w:author="Deanna Womack" w:date="2014-11-15T20:05:00Z">
        <w:r w:rsidR="008753DD" w:rsidRPr="00AC4FC2">
          <w:rPr>
            <w:rFonts w:ascii="Times New Roman" w:hAnsi="Times New Roman" w:cs="Times New Roman"/>
          </w:rPr>
          <w:t>,</w:t>
        </w:r>
      </w:ins>
      <w:r w:rsidR="00CB56CE" w:rsidRPr="00AC4FC2">
        <w:rPr>
          <w:rFonts w:ascii="Times New Roman" w:hAnsi="Times New Roman" w:cs="Times New Roman"/>
        </w:rPr>
        <w:t xml:space="preserve"> since this is the case</w:t>
      </w:r>
      <w:ins w:id="58" w:author="Deanna Womack" w:date="2014-11-15T20:05:00Z">
        <w:r w:rsidR="008753DD" w:rsidRPr="00AC4FC2">
          <w:rPr>
            <w:rFonts w:ascii="Times New Roman" w:hAnsi="Times New Roman" w:cs="Times New Roman"/>
          </w:rPr>
          <w:t>,</w:t>
        </w:r>
      </w:ins>
      <w:r w:rsidR="00CB56CE" w:rsidRPr="00AC4FC2">
        <w:rPr>
          <w:rFonts w:ascii="Times New Roman" w:hAnsi="Times New Roman" w:cs="Times New Roman"/>
        </w:rPr>
        <w:t xml:space="preserve"> the sophistication of a message can be ranked in a hierarchical fashion </w:t>
      </w:r>
    </w:p>
    <w:p w14:paraId="1CF12F6D" w14:textId="586A4443" w:rsidR="00CB56CE" w:rsidRPr="00AC4FC2" w:rsidRDefault="00CB56CE" w:rsidP="00D4006F">
      <w:pPr>
        <w:spacing w:line="480" w:lineRule="auto"/>
        <w:rPr>
          <w:rFonts w:ascii="Times New Roman" w:hAnsi="Times New Roman" w:cs="Times New Roman"/>
        </w:rPr>
      </w:pPr>
      <w:r w:rsidRPr="00AC4FC2">
        <w:rPr>
          <w:rFonts w:ascii="Times New Roman" w:hAnsi="Times New Roman" w:cs="Times New Roman"/>
        </w:rPr>
        <w:tab/>
        <w:t xml:space="preserve">O’Keefe then </w:t>
      </w:r>
      <w:ins w:id="59" w:author="Deanna Womack" w:date="2014-11-15T20:05:00Z">
        <w:r w:rsidR="008753DD" w:rsidRPr="00AC4FC2">
          <w:rPr>
            <w:rFonts w:ascii="Times New Roman" w:hAnsi="Times New Roman" w:cs="Times New Roman"/>
          </w:rPr>
          <w:t xml:space="preserve">conducted research to define </w:t>
        </w:r>
      </w:ins>
      <w:r w:rsidRPr="00AC4FC2">
        <w:rPr>
          <w:rFonts w:ascii="Times New Roman" w:hAnsi="Times New Roman" w:cs="Times New Roman"/>
        </w:rPr>
        <w:t>these hierarchic</w:t>
      </w:r>
      <w:ins w:id="60" w:author="Deanna Womack" w:date="2014-11-15T20:05:00Z">
        <w:r w:rsidR="008753DD" w:rsidRPr="00AC4FC2">
          <w:rPr>
            <w:rFonts w:ascii="Times New Roman" w:hAnsi="Times New Roman" w:cs="Times New Roman"/>
          </w:rPr>
          <w:t>al</w:t>
        </w:r>
      </w:ins>
      <w:r w:rsidRPr="00AC4FC2">
        <w:rPr>
          <w:rFonts w:ascii="Times New Roman" w:hAnsi="Times New Roman" w:cs="Times New Roman"/>
        </w:rPr>
        <w:t xml:space="preserve"> categories for message</w:t>
      </w:r>
      <w:ins w:id="61" w:author="Deanna Womack" w:date="2014-11-15T20:06:00Z">
        <w:r w:rsidR="00050AD5" w:rsidRPr="00AC4FC2">
          <w:rPr>
            <w:rFonts w:ascii="Times New Roman" w:hAnsi="Times New Roman" w:cs="Times New Roman"/>
          </w:rPr>
          <w:t>s</w:t>
        </w:r>
      </w:ins>
      <w:r w:rsidRPr="00AC4FC2">
        <w:rPr>
          <w:rFonts w:ascii="Times New Roman" w:hAnsi="Times New Roman" w:cs="Times New Roman"/>
        </w:rPr>
        <w:t>. In 1987</w:t>
      </w:r>
      <w:ins w:id="62" w:author="Deanna Womack" w:date="2014-11-15T20:06:00Z">
        <w:r w:rsidR="00050AD5" w:rsidRPr="00AC4FC2">
          <w:rPr>
            <w:rFonts w:ascii="Times New Roman" w:hAnsi="Times New Roman" w:cs="Times New Roman"/>
          </w:rPr>
          <w:t xml:space="preserve">, O’Keefe and </w:t>
        </w:r>
      </w:ins>
      <w:ins w:id="63" w:author="Deanna Womack" w:date="2014-11-15T20:40:00Z">
        <w:r w:rsidR="000D1CB6" w:rsidRPr="00AC4FC2">
          <w:rPr>
            <w:rFonts w:ascii="Times New Roman" w:hAnsi="Times New Roman" w:cs="Times New Roman"/>
          </w:rPr>
          <w:t>Shepherd</w:t>
        </w:r>
      </w:ins>
      <w:r w:rsidRPr="00AC4FC2">
        <w:rPr>
          <w:rFonts w:ascii="Times New Roman" w:hAnsi="Times New Roman" w:cs="Times New Roman"/>
        </w:rPr>
        <w:t xml:space="preserve"> </w:t>
      </w:r>
      <w:ins w:id="64" w:author="Deanna Womack" w:date="2014-11-15T20:06:00Z">
        <w:r w:rsidR="00050AD5" w:rsidRPr="00AC4FC2">
          <w:rPr>
            <w:rFonts w:ascii="Times New Roman" w:hAnsi="Times New Roman" w:cs="Times New Roman"/>
          </w:rPr>
          <w:t xml:space="preserve">published a </w:t>
        </w:r>
      </w:ins>
      <w:r w:rsidR="00A145BF" w:rsidRPr="00AC4FC2">
        <w:rPr>
          <w:rFonts w:ascii="Times New Roman" w:hAnsi="Times New Roman" w:cs="Times New Roman"/>
        </w:rPr>
        <w:t>study</w:t>
      </w:r>
      <w:r w:rsidR="00301E59" w:rsidRPr="00AC4FC2">
        <w:rPr>
          <w:rFonts w:ascii="Times New Roman" w:hAnsi="Times New Roman" w:cs="Times New Roman"/>
        </w:rPr>
        <w:t xml:space="preserve"> outlin</w:t>
      </w:r>
      <w:ins w:id="65" w:author="Deanna Womack" w:date="2014-11-15T20:06:00Z">
        <w:r w:rsidR="00050AD5" w:rsidRPr="00AC4FC2">
          <w:rPr>
            <w:rFonts w:ascii="Times New Roman" w:hAnsi="Times New Roman" w:cs="Times New Roman"/>
          </w:rPr>
          <w:t>ing</w:t>
        </w:r>
      </w:ins>
      <w:r w:rsidR="00301E59" w:rsidRPr="00AC4FC2">
        <w:rPr>
          <w:rFonts w:ascii="Times New Roman" w:hAnsi="Times New Roman" w:cs="Times New Roman"/>
        </w:rPr>
        <w:t xml:space="preserve"> a system for analysis of messages in </w:t>
      </w:r>
      <w:r w:rsidR="00566B81" w:rsidRPr="00AC4FC2">
        <w:rPr>
          <w:rFonts w:ascii="Times New Roman" w:hAnsi="Times New Roman" w:cs="Times New Roman"/>
        </w:rPr>
        <w:t>face-to-face</w:t>
      </w:r>
      <w:r w:rsidR="00301E59" w:rsidRPr="00AC4FC2">
        <w:rPr>
          <w:rFonts w:ascii="Times New Roman" w:hAnsi="Times New Roman" w:cs="Times New Roman"/>
        </w:rPr>
        <w:t xml:space="preserve"> persuasive conversations and </w:t>
      </w:r>
      <w:ins w:id="66" w:author="Deanna Womack" w:date="2014-11-15T20:06:00Z">
        <w:r w:rsidR="00050AD5" w:rsidRPr="00AC4FC2">
          <w:rPr>
            <w:rFonts w:ascii="Times New Roman" w:hAnsi="Times New Roman" w:cs="Times New Roman"/>
          </w:rPr>
          <w:t xml:space="preserve">explaining </w:t>
        </w:r>
      </w:ins>
      <w:r w:rsidR="00301E59" w:rsidRPr="00AC4FC2">
        <w:rPr>
          <w:rFonts w:ascii="Times New Roman" w:hAnsi="Times New Roman" w:cs="Times New Roman"/>
        </w:rPr>
        <w:t>how the messages achieve the goal of multiple o</w:t>
      </w:r>
      <w:r w:rsidR="00886944" w:rsidRPr="00AC4FC2">
        <w:rPr>
          <w:rFonts w:ascii="Times New Roman" w:hAnsi="Times New Roman" w:cs="Times New Roman"/>
        </w:rPr>
        <w:t>bjectives</w:t>
      </w:r>
    </w:p>
    <w:p w14:paraId="325F3716" w14:textId="161BC04E" w:rsidR="00886944" w:rsidRPr="00AC4FC2" w:rsidRDefault="00886944" w:rsidP="00D4006F">
      <w:pPr>
        <w:spacing w:line="480" w:lineRule="auto"/>
        <w:rPr>
          <w:rFonts w:ascii="Times New Roman" w:hAnsi="Times New Roman" w:cs="Times New Roman"/>
        </w:rPr>
      </w:pPr>
      <w:r w:rsidRPr="00AC4FC2">
        <w:rPr>
          <w:rFonts w:ascii="Times New Roman" w:hAnsi="Times New Roman" w:cs="Times New Roman"/>
        </w:rPr>
        <w:tab/>
        <w:t xml:space="preserve">However, the theory of </w:t>
      </w:r>
      <w:ins w:id="67" w:author="Deanna Womack" w:date="2014-11-15T20:07:00Z">
        <w:r w:rsidR="00050AD5" w:rsidRPr="00AC4FC2">
          <w:rPr>
            <w:rFonts w:ascii="Times New Roman" w:hAnsi="Times New Roman" w:cs="Times New Roman"/>
          </w:rPr>
          <w:t>m</w:t>
        </w:r>
      </w:ins>
      <w:r w:rsidRPr="00AC4FC2">
        <w:rPr>
          <w:rFonts w:ascii="Times New Roman" w:hAnsi="Times New Roman" w:cs="Times New Roman"/>
        </w:rPr>
        <w:t xml:space="preserve">essage </w:t>
      </w:r>
      <w:ins w:id="68" w:author="Deanna Womack" w:date="2014-11-15T20:07:00Z">
        <w:r w:rsidR="00050AD5" w:rsidRPr="00AC4FC2">
          <w:rPr>
            <w:rFonts w:ascii="Times New Roman" w:hAnsi="Times New Roman" w:cs="Times New Roman"/>
          </w:rPr>
          <w:t>d</w:t>
        </w:r>
      </w:ins>
      <w:r w:rsidRPr="00AC4FC2">
        <w:rPr>
          <w:rFonts w:ascii="Times New Roman" w:hAnsi="Times New Roman" w:cs="Times New Roman"/>
        </w:rPr>
        <w:t xml:space="preserve">esign </w:t>
      </w:r>
      <w:ins w:id="69" w:author="Deanna Womack" w:date="2014-11-15T20:07:00Z">
        <w:r w:rsidR="00050AD5" w:rsidRPr="00AC4FC2">
          <w:rPr>
            <w:rFonts w:ascii="Times New Roman" w:hAnsi="Times New Roman" w:cs="Times New Roman"/>
          </w:rPr>
          <w:t>l</w:t>
        </w:r>
      </w:ins>
      <w:r w:rsidRPr="00AC4FC2">
        <w:rPr>
          <w:rFonts w:ascii="Times New Roman" w:hAnsi="Times New Roman" w:cs="Times New Roman"/>
        </w:rPr>
        <w:t xml:space="preserve">ogics was not formally published until a year later. </w:t>
      </w:r>
      <w:r w:rsidR="00FE3E6D" w:rsidRPr="00AC4FC2">
        <w:rPr>
          <w:rFonts w:ascii="Times New Roman" w:hAnsi="Times New Roman" w:cs="Times New Roman"/>
        </w:rPr>
        <w:t>Using a group of 97 undergraduat</w:t>
      </w:r>
      <w:r w:rsidR="002C58E4" w:rsidRPr="00AC4FC2">
        <w:rPr>
          <w:rFonts w:ascii="Times New Roman" w:hAnsi="Times New Roman" w:cs="Times New Roman"/>
        </w:rPr>
        <w:t xml:space="preserve">e participants from a large </w:t>
      </w:r>
      <w:proofErr w:type="gramStart"/>
      <w:r w:rsidR="002C58E4" w:rsidRPr="00AC4FC2">
        <w:rPr>
          <w:rFonts w:ascii="Times New Roman" w:hAnsi="Times New Roman" w:cs="Times New Roman"/>
        </w:rPr>
        <w:t>Mid</w:t>
      </w:r>
      <w:r w:rsidR="00FE3E6D" w:rsidRPr="00AC4FC2">
        <w:rPr>
          <w:rFonts w:ascii="Times New Roman" w:hAnsi="Times New Roman" w:cs="Times New Roman"/>
        </w:rPr>
        <w:t>western</w:t>
      </w:r>
      <w:proofErr w:type="gramEnd"/>
      <w:r w:rsidR="00FE3E6D" w:rsidRPr="00AC4FC2">
        <w:rPr>
          <w:rFonts w:ascii="Times New Roman" w:hAnsi="Times New Roman" w:cs="Times New Roman"/>
        </w:rPr>
        <w:t xml:space="preserve"> university enrolled in introductory communication classes, O’Keefe </w:t>
      </w:r>
      <w:ins w:id="70" w:author="Deanna Womack" w:date="2014-11-15T20:08:00Z">
        <w:r w:rsidR="00050AD5" w:rsidRPr="00AC4FC2">
          <w:rPr>
            <w:rFonts w:ascii="Times New Roman" w:hAnsi="Times New Roman" w:cs="Times New Roman"/>
          </w:rPr>
          <w:t xml:space="preserve">(1988) </w:t>
        </w:r>
      </w:ins>
      <w:r w:rsidR="00FE3E6D" w:rsidRPr="00AC4FC2">
        <w:rPr>
          <w:rFonts w:ascii="Times New Roman" w:hAnsi="Times New Roman" w:cs="Times New Roman"/>
        </w:rPr>
        <w:t>studied their reactions to messages constructed using different design logics</w:t>
      </w:r>
      <w:ins w:id="71" w:author="Deanna Womack" w:date="2014-11-15T20:08:00Z">
        <w:r w:rsidR="00050AD5" w:rsidRPr="00AC4FC2">
          <w:rPr>
            <w:rFonts w:ascii="Times New Roman" w:hAnsi="Times New Roman" w:cs="Times New Roman"/>
          </w:rPr>
          <w:t xml:space="preserve">. </w:t>
        </w:r>
      </w:ins>
      <w:ins w:id="72" w:author="Deanna Womack" w:date="2014-11-15T20:13:00Z">
        <w:r w:rsidR="00050AD5" w:rsidRPr="00AC4FC2">
          <w:rPr>
            <w:rFonts w:ascii="Times New Roman" w:hAnsi="Times New Roman" w:cs="Times New Roman"/>
          </w:rPr>
          <w:t>T</w:t>
        </w:r>
      </w:ins>
      <w:r w:rsidR="00AA511A" w:rsidRPr="00AC4FC2">
        <w:rPr>
          <w:rFonts w:ascii="Times New Roman" w:hAnsi="Times New Roman" w:cs="Times New Roman"/>
        </w:rPr>
        <w:t xml:space="preserve">he participants were asked to respond to a hypothetical situation. In the hypothetical situation the participant </w:t>
      </w:r>
      <w:ins w:id="73" w:author="Deanna Womack" w:date="2014-11-15T20:09:00Z">
        <w:r w:rsidR="00050AD5" w:rsidRPr="00AC4FC2">
          <w:rPr>
            <w:rFonts w:ascii="Times New Roman" w:hAnsi="Times New Roman" w:cs="Times New Roman"/>
          </w:rPr>
          <w:t>wa</w:t>
        </w:r>
      </w:ins>
      <w:r w:rsidR="00AA511A" w:rsidRPr="00AC4FC2">
        <w:rPr>
          <w:rFonts w:ascii="Times New Roman" w:hAnsi="Times New Roman" w:cs="Times New Roman"/>
        </w:rPr>
        <w:t xml:space="preserve">s part of a group for a class project </w:t>
      </w:r>
      <w:ins w:id="74" w:author="Deanna Womack" w:date="2014-11-15T20:09:00Z">
        <w:r w:rsidR="00050AD5" w:rsidRPr="00AC4FC2">
          <w:rPr>
            <w:rFonts w:ascii="Times New Roman" w:hAnsi="Times New Roman" w:cs="Times New Roman"/>
          </w:rPr>
          <w:t xml:space="preserve">in </w:t>
        </w:r>
      </w:ins>
      <w:r w:rsidR="00AA511A" w:rsidRPr="00AC4FC2">
        <w:rPr>
          <w:rFonts w:ascii="Times New Roman" w:hAnsi="Times New Roman" w:cs="Times New Roman"/>
        </w:rPr>
        <w:t xml:space="preserve">which the </w:t>
      </w:r>
      <w:ins w:id="75" w:author="Deanna Womack" w:date="2014-11-15T20:09:00Z">
        <w:r w:rsidR="00050AD5" w:rsidRPr="00AC4FC2">
          <w:rPr>
            <w:rFonts w:ascii="Times New Roman" w:hAnsi="Times New Roman" w:cs="Times New Roman"/>
          </w:rPr>
          <w:t xml:space="preserve">project </w:t>
        </w:r>
      </w:ins>
      <w:r w:rsidR="00AA511A" w:rsidRPr="00AC4FC2">
        <w:rPr>
          <w:rFonts w:ascii="Times New Roman" w:hAnsi="Times New Roman" w:cs="Times New Roman"/>
        </w:rPr>
        <w:t>grade heavily influence</w:t>
      </w:r>
      <w:ins w:id="76" w:author="Deanna Womack" w:date="2014-11-15T20:09:00Z">
        <w:r w:rsidR="00050AD5" w:rsidRPr="00AC4FC2">
          <w:rPr>
            <w:rFonts w:ascii="Times New Roman" w:hAnsi="Times New Roman" w:cs="Times New Roman"/>
          </w:rPr>
          <w:t>d</w:t>
        </w:r>
      </w:ins>
      <w:r w:rsidR="00AA511A" w:rsidRPr="00AC4FC2">
        <w:rPr>
          <w:rFonts w:ascii="Times New Roman" w:hAnsi="Times New Roman" w:cs="Times New Roman"/>
        </w:rPr>
        <w:t xml:space="preserve"> the final grade. In the group there </w:t>
      </w:r>
      <w:ins w:id="77" w:author="Deanna Womack" w:date="2014-11-15T20:10:00Z">
        <w:r w:rsidR="00050AD5" w:rsidRPr="00AC4FC2">
          <w:rPr>
            <w:rFonts w:ascii="Times New Roman" w:hAnsi="Times New Roman" w:cs="Times New Roman"/>
          </w:rPr>
          <w:t>wa</w:t>
        </w:r>
      </w:ins>
      <w:r w:rsidR="00AA511A" w:rsidRPr="00AC4FC2">
        <w:rPr>
          <w:rFonts w:ascii="Times New Roman" w:hAnsi="Times New Roman" w:cs="Times New Roman"/>
        </w:rPr>
        <w:t>s a member, Ron, who d</w:t>
      </w:r>
      <w:ins w:id="78" w:author="Deanna Womack" w:date="2014-11-15T20:11:00Z">
        <w:r w:rsidR="00050AD5" w:rsidRPr="00AC4FC2">
          <w:rPr>
            <w:rFonts w:ascii="Times New Roman" w:hAnsi="Times New Roman" w:cs="Times New Roman"/>
          </w:rPr>
          <w:t>id</w:t>
        </w:r>
      </w:ins>
      <w:r w:rsidR="00AA511A" w:rsidRPr="00AC4FC2">
        <w:rPr>
          <w:rFonts w:ascii="Times New Roman" w:hAnsi="Times New Roman" w:cs="Times New Roman"/>
        </w:rPr>
        <w:t xml:space="preserve"> little work and often ha</w:t>
      </w:r>
      <w:ins w:id="79" w:author="Deanna Womack" w:date="2014-11-15T20:11:00Z">
        <w:r w:rsidR="00050AD5" w:rsidRPr="00AC4FC2">
          <w:rPr>
            <w:rFonts w:ascii="Times New Roman" w:hAnsi="Times New Roman" w:cs="Times New Roman"/>
          </w:rPr>
          <w:t>d</w:t>
        </w:r>
      </w:ins>
      <w:r w:rsidR="00AA511A" w:rsidRPr="00AC4FC2">
        <w:rPr>
          <w:rFonts w:ascii="Times New Roman" w:hAnsi="Times New Roman" w:cs="Times New Roman"/>
        </w:rPr>
        <w:t xml:space="preserve"> problems attending the group meetings. Shortly before the final meeting for which all the work </w:t>
      </w:r>
      <w:ins w:id="80" w:author="Deanna Womack" w:date="2014-11-15T20:11:00Z">
        <w:r w:rsidR="00050AD5" w:rsidRPr="00AC4FC2">
          <w:rPr>
            <w:rFonts w:ascii="Times New Roman" w:hAnsi="Times New Roman" w:cs="Times New Roman"/>
          </w:rPr>
          <w:t>wa</w:t>
        </w:r>
      </w:ins>
      <w:r w:rsidR="00AA511A" w:rsidRPr="00AC4FC2">
        <w:rPr>
          <w:rFonts w:ascii="Times New Roman" w:hAnsi="Times New Roman" w:cs="Times New Roman"/>
        </w:rPr>
        <w:t>s to be</w:t>
      </w:r>
      <w:ins w:id="81" w:author="Deanna Womack" w:date="2014-11-15T20:11:00Z">
        <w:r w:rsidR="00050AD5" w:rsidRPr="00AC4FC2">
          <w:rPr>
            <w:rFonts w:ascii="Times New Roman" w:hAnsi="Times New Roman" w:cs="Times New Roman"/>
          </w:rPr>
          <w:t xml:space="preserve"> completed</w:t>
        </w:r>
      </w:ins>
      <w:r w:rsidR="00AA511A" w:rsidRPr="00AC4FC2">
        <w:rPr>
          <w:rFonts w:ascii="Times New Roman" w:hAnsi="Times New Roman" w:cs="Times New Roman"/>
        </w:rPr>
        <w:t>, Ron call</w:t>
      </w:r>
      <w:ins w:id="82" w:author="Deanna Womack" w:date="2014-11-15T20:11:00Z">
        <w:r w:rsidR="00050AD5" w:rsidRPr="00AC4FC2">
          <w:rPr>
            <w:rFonts w:ascii="Times New Roman" w:hAnsi="Times New Roman" w:cs="Times New Roman"/>
          </w:rPr>
          <w:t>ed</w:t>
        </w:r>
      </w:ins>
      <w:r w:rsidR="00AA511A" w:rsidRPr="00AC4FC2">
        <w:rPr>
          <w:rFonts w:ascii="Times New Roman" w:hAnsi="Times New Roman" w:cs="Times New Roman"/>
        </w:rPr>
        <w:t xml:space="preserve"> the participant and explain</w:t>
      </w:r>
      <w:ins w:id="83" w:author="Deanna Womack" w:date="2014-11-15T20:11:00Z">
        <w:r w:rsidR="00050AD5" w:rsidRPr="00AC4FC2">
          <w:rPr>
            <w:rFonts w:ascii="Times New Roman" w:hAnsi="Times New Roman" w:cs="Times New Roman"/>
          </w:rPr>
          <w:t>ed</w:t>
        </w:r>
      </w:ins>
      <w:r w:rsidR="00AA511A" w:rsidRPr="00AC4FC2">
        <w:rPr>
          <w:rFonts w:ascii="Times New Roman" w:hAnsi="Times New Roman" w:cs="Times New Roman"/>
        </w:rPr>
        <w:t xml:space="preserve"> that he d</w:t>
      </w:r>
      <w:ins w:id="84" w:author="Deanna Womack" w:date="2014-11-15T20:11:00Z">
        <w:r w:rsidR="00050AD5" w:rsidRPr="00AC4FC2">
          <w:rPr>
            <w:rFonts w:ascii="Times New Roman" w:hAnsi="Times New Roman" w:cs="Times New Roman"/>
          </w:rPr>
          <w:t>id</w:t>
        </w:r>
      </w:ins>
      <w:r w:rsidR="00AA511A" w:rsidRPr="00AC4FC2">
        <w:rPr>
          <w:rFonts w:ascii="Times New Roman" w:hAnsi="Times New Roman" w:cs="Times New Roman"/>
        </w:rPr>
        <w:t xml:space="preserve"> not have his portion of the project done. Participants </w:t>
      </w:r>
      <w:ins w:id="85" w:author="Deanna Womack" w:date="2014-11-15T20:11:00Z">
        <w:r w:rsidR="00050AD5" w:rsidRPr="00AC4FC2">
          <w:rPr>
            <w:rFonts w:ascii="Times New Roman" w:hAnsi="Times New Roman" w:cs="Times New Roman"/>
          </w:rPr>
          <w:t xml:space="preserve">were </w:t>
        </w:r>
      </w:ins>
      <w:r w:rsidR="00AA511A" w:rsidRPr="00AC4FC2">
        <w:rPr>
          <w:rFonts w:ascii="Times New Roman" w:hAnsi="Times New Roman" w:cs="Times New Roman"/>
        </w:rPr>
        <w:t xml:space="preserve">then asked to respond to the hypothetical </w:t>
      </w:r>
      <w:ins w:id="86" w:author="Deanna Womack" w:date="2014-11-15T20:11:00Z">
        <w:r w:rsidR="00050AD5" w:rsidRPr="00AC4FC2">
          <w:rPr>
            <w:rFonts w:ascii="Times New Roman" w:hAnsi="Times New Roman" w:cs="Times New Roman"/>
          </w:rPr>
          <w:t xml:space="preserve">situation </w:t>
        </w:r>
      </w:ins>
      <w:r w:rsidR="00AA511A" w:rsidRPr="00AC4FC2">
        <w:rPr>
          <w:rFonts w:ascii="Times New Roman" w:hAnsi="Times New Roman" w:cs="Times New Roman"/>
        </w:rPr>
        <w:t>by writing what they would say to Ron. The participants were asked to write exactly what they would say rather than a general overview of their feelings and response (O’Keefe, 1988).</w:t>
      </w:r>
    </w:p>
    <w:p w14:paraId="02F29133" w14:textId="00B1A3CA" w:rsidR="00AA511A" w:rsidRPr="00AC4FC2" w:rsidRDefault="00AA511A" w:rsidP="00D4006F">
      <w:pPr>
        <w:spacing w:line="480" w:lineRule="auto"/>
        <w:rPr>
          <w:rFonts w:ascii="Times New Roman" w:hAnsi="Times New Roman" w:cs="Times New Roman"/>
        </w:rPr>
      </w:pPr>
      <w:r w:rsidRPr="00AC4FC2">
        <w:rPr>
          <w:rFonts w:ascii="Times New Roman" w:hAnsi="Times New Roman" w:cs="Times New Roman"/>
        </w:rPr>
        <w:lastRenderedPageBreak/>
        <w:tab/>
        <w:t xml:space="preserve">O’Keefe then categorized the responses by </w:t>
      </w:r>
      <w:ins w:id="87" w:author="Deanna Womack" w:date="2014-11-15T20:12:00Z">
        <w:r w:rsidR="00050AD5" w:rsidRPr="00AC4FC2">
          <w:rPr>
            <w:rFonts w:ascii="Times New Roman" w:hAnsi="Times New Roman" w:cs="Times New Roman"/>
          </w:rPr>
          <w:t>m</w:t>
        </w:r>
      </w:ins>
      <w:r w:rsidRPr="00AC4FC2">
        <w:rPr>
          <w:rFonts w:ascii="Times New Roman" w:hAnsi="Times New Roman" w:cs="Times New Roman"/>
        </w:rPr>
        <w:t xml:space="preserve">essage </w:t>
      </w:r>
      <w:ins w:id="88" w:author="Deanna Womack" w:date="2014-11-15T20:12:00Z">
        <w:r w:rsidR="00050AD5" w:rsidRPr="00AC4FC2">
          <w:rPr>
            <w:rFonts w:ascii="Times New Roman" w:hAnsi="Times New Roman" w:cs="Times New Roman"/>
          </w:rPr>
          <w:t>d</w:t>
        </w:r>
      </w:ins>
      <w:r w:rsidRPr="00AC4FC2">
        <w:rPr>
          <w:rFonts w:ascii="Times New Roman" w:hAnsi="Times New Roman" w:cs="Times New Roman"/>
        </w:rPr>
        <w:t xml:space="preserve">esign </w:t>
      </w:r>
      <w:ins w:id="89" w:author="Deanna Womack" w:date="2014-11-15T20:12:00Z">
        <w:r w:rsidR="00050AD5" w:rsidRPr="00AC4FC2">
          <w:rPr>
            <w:rFonts w:ascii="Times New Roman" w:hAnsi="Times New Roman" w:cs="Times New Roman"/>
          </w:rPr>
          <w:t>l</w:t>
        </w:r>
      </w:ins>
      <w:r w:rsidRPr="00AC4FC2">
        <w:rPr>
          <w:rFonts w:ascii="Times New Roman" w:hAnsi="Times New Roman" w:cs="Times New Roman"/>
        </w:rPr>
        <w:t>ogic (</w:t>
      </w:r>
      <w:ins w:id="90" w:author="Deanna Womack" w:date="2014-11-15T20:12:00Z">
        <w:r w:rsidR="00050AD5" w:rsidRPr="00AC4FC2">
          <w:rPr>
            <w:rFonts w:ascii="Times New Roman" w:hAnsi="Times New Roman" w:cs="Times New Roman"/>
          </w:rPr>
          <w:t>e</w:t>
        </w:r>
      </w:ins>
      <w:r w:rsidRPr="00AC4FC2">
        <w:rPr>
          <w:rFonts w:ascii="Times New Roman" w:hAnsi="Times New Roman" w:cs="Times New Roman"/>
        </w:rPr>
        <w:t xml:space="preserve">xpressive, </w:t>
      </w:r>
      <w:ins w:id="91" w:author="Deanna Womack" w:date="2014-11-15T20:12:00Z">
        <w:r w:rsidR="00050AD5" w:rsidRPr="00AC4FC2">
          <w:rPr>
            <w:rFonts w:ascii="Times New Roman" w:hAnsi="Times New Roman" w:cs="Times New Roman"/>
          </w:rPr>
          <w:t>c</w:t>
        </w:r>
      </w:ins>
      <w:r w:rsidRPr="00AC4FC2">
        <w:rPr>
          <w:rFonts w:ascii="Times New Roman" w:hAnsi="Times New Roman" w:cs="Times New Roman"/>
        </w:rPr>
        <w:t xml:space="preserve">onventional, or </w:t>
      </w:r>
      <w:ins w:id="92" w:author="Deanna Womack" w:date="2014-11-15T20:12:00Z">
        <w:r w:rsidR="00050AD5" w:rsidRPr="00AC4FC2">
          <w:rPr>
            <w:rFonts w:ascii="Times New Roman" w:hAnsi="Times New Roman" w:cs="Times New Roman"/>
          </w:rPr>
          <w:t>r</w:t>
        </w:r>
      </w:ins>
      <w:r w:rsidRPr="00AC4FC2">
        <w:rPr>
          <w:rFonts w:ascii="Times New Roman" w:hAnsi="Times New Roman" w:cs="Times New Roman"/>
        </w:rPr>
        <w:t xml:space="preserve">hetorical) and by the goal structure attempted in the message (minimal, </w:t>
      </w:r>
      <w:proofErr w:type="spellStart"/>
      <w:r w:rsidRPr="00AC4FC2">
        <w:rPr>
          <w:rFonts w:ascii="Times New Roman" w:hAnsi="Times New Roman" w:cs="Times New Roman"/>
        </w:rPr>
        <w:t>unifunctional</w:t>
      </w:r>
      <w:proofErr w:type="spellEnd"/>
      <w:r w:rsidRPr="00AC4FC2">
        <w:rPr>
          <w:rFonts w:ascii="Times New Roman" w:hAnsi="Times New Roman" w:cs="Times New Roman"/>
        </w:rPr>
        <w:t>, multifunctional).</w:t>
      </w:r>
      <w:r w:rsidR="00D171EF" w:rsidRPr="00AC4FC2">
        <w:rPr>
          <w:rFonts w:ascii="Times New Roman" w:hAnsi="Times New Roman" w:cs="Times New Roman"/>
        </w:rPr>
        <w:t xml:space="preserve"> She found that </w:t>
      </w:r>
      <w:ins w:id="93" w:author="Deanna Womack" w:date="2014-11-15T20:12:00Z">
        <w:r w:rsidR="00050AD5" w:rsidRPr="00AC4FC2">
          <w:rPr>
            <w:rFonts w:ascii="Times New Roman" w:hAnsi="Times New Roman" w:cs="Times New Roman"/>
          </w:rPr>
          <w:t>r</w:t>
        </w:r>
      </w:ins>
      <w:r w:rsidR="00D171EF" w:rsidRPr="00AC4FC2">
        <w:rPr>
          <w:rFonts w:ascii="Times New Roman" w:hAnsi="Times New Roman" w:cs="Times New Roman"/>
        </w:rPr>
        <w:t xml:space="preserve">hetorical messages were much more likely to be used by women than by men; 24 female participants used </w:t>
      </w:r>
      <w:ins w:id="94" w:author="Deanna Womack" w:date="2014-11-15T20:12:00Z">
        <w:r w:rsidR="00050AD5" w:rsidRPr="00AC4FC2">
          <w:rPr>
            <w:rFonts w:ascii="Times New Roman" w:hAnsi="Times New Roman" w:cs="Times New Roman"/>
          </w:rPr>
          <w:t>r</w:t>
        </w:r>
      </w:ins>
      <w:r w:rsidR="00D171EF" w:rsidRPr="00AC4FC2">
        <w:rPr>
          <w:rFonts w:ascii="Times New Roman" w:hAnsi="Times New Roman" w:cs="Times New Roman"/>
        </w:rPr>
        <w:t xml:space="preserve">hetorical message structure </w:t>
      </w:r>
      <w:ins w:id="95" w:author="Deanna Womack" w:date="2014-11-15T20:13:00Z">
        <w:r w:rsidR="00050AD5" w:rsidRPr="00AC4FC2">
          <w:rPr>
            <w:rFonts w:ascii="Times New Roman" w:hAnsi="Times New Roman" w:cs="Times New Roman"/>
          </w:rPr>
          <w:t xml:space="preserve">compared </w:t>
        </w:r>
      </w:ins>
      <w:r w:rsidR="00D171EF" w:rsidRPr="00AC4FC2">
        <w:rPr>
          <w:rFonts w:ascii="Times New Roman" w:hAnsi="Times New Roman" w:cs="Times New Roman"/>
        </w:rPr>
        <w:t xml:space="preserve">to </w:t>
      </w:r>
      <w:ins w:id="96" w:author="Deanna Womack" w:date="2014-11-15T20:13:00Z">
        <w:r w:rsidR="00050AD5" w:rsidRPr="00AC4FC2">
          <w:rPr>
            <w:rFonts w:ascii="Times New Roman" w:hAnsi="Times New Roman" w:cs="Times New Roman"/>
          </w:rPr>
          <w:t>six</w:t>
        </w:r>
      </w:ins>
      <w:r w:rsidR="00D171EF" w:rsidRPr="00AC4FC2">
        <w:rPr>
          <w:rFonts w:ascii="Times New Roman" w:hAnsi="Times New Roman" w:cs="Times New Roman"/>
        </w:rPr>
        <w:t xml:space="preserve"> male participants. However, there was no significant relationship between gender and message goal structure. O’Keefe also found that </w:t>
      </w:r>
      <w:ins w:id="97" w:author="Deanna Womack" w:date="2014-11-15T20:13:00Z">
        <w:r w:rsidR="00050AD5" w:rsidRPr="00AC4FC2">
          <w:rPr>
            <w:rFonts w:ascii="Times New Roman" w:hAnsi="Times New Roman" w:cs="Times New Roman"/>
          </w:rPr>
          <w:t>c</w:t>
        </w:r>
      </w:ins>
      <w:r w:rsidR="00D171EF" w:rsidRPr="00AC4FC2">
        <w:rPr>
          <w:rFonts w:ascii="Times New Roman" w:hAnsi="Times New Roman" w:cs="Times New Roman"/>
        </w:rPr>
        <w:t xml:space="preserve">onventional message structure was used most often; 23 female participants and 19 male participants used </w:t>
      </w:r>
      <w:ins w:id="98" w:author="Deanna Womack" w:date="2014-11-15T20:13:00Z">
        <w:r w:rsidR="00050AD5" w:rsidRPr="00AC4FC2">
          <w:rPr>
            <w:rFonts w:ascii="Times New Roman" w:hAnsi="Times New Roman" w:cs="Times New Roman"/>
          </w:rPr>
          <w:t>c</w:t>
        </w:r>
      </w:ins>
      <w:r w:rsidR="00D171EF" w:rsidRPr="00AC4FC2">
        <w:rPr>
          <w:rFonts w:ascii="Times New Roman" w:hAnsi="Times New Roman" w:cs="Times New Roman"/>
        </w:rPr>
        <w:t>onventional message design logics for a total of 42 participants (O’Keefe, 1988).</w:t>
      </w:r>
    </w:p>
    <w:p w14:paraId="662E0B01" w14:textId="59139867" w:rsidR="00D171EF" w:rsidRPr="00AC4FC2" w:rsidRDefault="00D171EF" w:rsidP="00D4006F">
      <w:pPr>
        <w:spacing w:line="480" w:lineRule="auto"/>
        <w:rPr>
          <w:rFonts w:ascii="Times New Roman" w:hAnsi="Times New Roman" w:cs="Times New Roman"/>
        </w:rPr>
      </w:pPr>
      <w:r w:rsidRPr="00AC4FC2">
        <w:rPr>
          <w:rFonts w:ascii="Times New Roman" w:hAnsi="Times New Roman" w:cs="Times New Roman"/>
        </w:rPr>
        <w:tab/>
      </w:r>
      <w:r w:rsidR="000058B3" w:rsidRPr="00AC4FC2">
        <w:rPr>
          <w:rFonts w:ascii="Times New Roman" w:hAnsi="Times New Roman" w:cs="Times New Roman"/>
        </w:rPr>
        <w:t xml:space="preserve">In 1996 Peterson and Albrecht used </w:t>
      </w:r>
      <w:ins w:id="99" w:author="Deanna Womack" w:date="2014-11-15T20:14:00Z">
        <w:r w:rsidR="00050AD5" w:rsidRPr="00AC4FC2">
          <w:rPr>
            <w:rFonts w:ascii="Times New Roman" w:hAnsi="Times New Roman" w:cs="Times New Roman"/>
          </w:rPr>
          <w:t>m</w:t>
        </w:r>
      </w:ins>
      <w:r w:rsidR="000058B3" w:rsidRPr="00AC4FC2">
        <w:rPr>
          <w:rFonts w:ascii="Times New Roman" w:hAnsi="Times New Roman" w:cs="Times New Roman"/>
        </w:rPr>
        <w:t xml:space="preserve">essage </w:t>
      </w:r>
      <w:ins w:id="100" w:author="Deanna Womack" w:date="2014-11-15T20:14:00Z">
        <w:r w:rsidR="00050AD5" w:rsidRPr="00AC4FC2">
          <w:rPr>
            <w:rFonts w:ascii="Times New Roman" w:hAnsi="Times New Roman" w:cs="Times New Roman"/>
          </w:rPr>
          <w:t>d</w:t>
        </w:r>
      </w:ins>
      <w:r w:rsidR="000058B3" w:rsidRPr="00AC4FC2">
        <w:rPr>
          <w:rFonts w:ascii="Times New Roman" w:hAnsi="Times New Roman" w:cs="Times New Roman"/>
        </w:rPr>
        <w:t xml:space="preserve">esign </w:t>
      </w:r>
      <w:ins w:id="101" w:author="Deanna Womack" w:date="2014-11-15T20:14:00Z">
        <w:r w:rsidR="00050AD5" w:rsidRPr="00AC4FC2">
          <w:rPr>
            <w:rFonts w:ascii="Times New Roman" w:hAnsi="Times New Roman" w:cs="Times New Roman"/>
          </w:rPr>
          <w:t>l</w:t>
        </w:r>
      </w:ins>
      <w:r w:rsidR="000058B3" w:rsidRPr="00AC4FC2">
        <w:rPr>
          <w:rFonts w:ascii="Times New Roman" w:hAnsi="Times New Roman" w:cs="Times New Roman"/>
        </w:rPr>
        <w:t xml:space="preserve">ogics theory to study the message construction </w:t>
      </w:r>
      <w:ins w:id="102" w:author="Deanna Womack" w:date="2014-11-15T20:14:00Z">
        <w:r w:rsidR="00050AD5" w:rsidRPr="00AC4FC2">
          <w:rPr>
            <w:rFonts w:ascii="Times New Roman" w:hAnsi="Times New Roman" w:cs="Times New Roman"/>
          </w:rPr>
          <w:t xml:space="preserve">of conversations between </w:t>
        </w:r>
      </w:ins>
      <w:r w:rsidR="000058B3" w:rsidRPr="00AC4FC2">
        <w:rPr>
          <w:rFonts w:ascii="Times New Roman" w:hAnsi="Times New Roman" w:cs="Times New Roman"/>
        </w:rPr>
        <w:t xml:space="preserve">superiors and subordinates. Peterson and Albrecht </w:t>
      </w:r>
      <w:ins w:id="103" w:author="Deanna Womack" w:date="2014-11-15T20:15:00Z">
        <w:r w:rsidR="00050AD5" w:rsidRPr="00AC4FC2">
          <w:rPr>
            <w:rFonts w:ascii="Times New Roman" w:hAnsi="Times New Roman" w:cs="Times New Roman"/>
          </w:rPr>
          <w:t xml:space="preserve">extended </w:t>
        </w:r>
      </w:ins>
      <w:r w:rsidR="000058B3" w:rsidRPr="00AC4FC2">
        <w:rPr>
          <w:rFonts w:ascii="Times New Roman" w:hAnsi="Times New Roman" w:cs="Times New Roman"/>
        </w:rPr>
        <w:t xml:space="preserve">an earlier study </w:t>
      </w:r>
      <w:ins w:id="104" w:author="Deanna Womack" w:date="2014-11-15T20:15:00Z">
        <w:r w:rsidR="00050AD5" w:rsidRPr="00AC4FC2">
          <w:rPr>
            <w:rFonts w:ascii="Times New Roman" w:hAnsi="Times New Roman" w:cs="Times New Roman"/>
          </w:rPr>
          <w:t xml:space="preserve">that indicated </w:t>
        </w:r>
      </w:ins>
      <w:r w:rsidR="00B15E83" w:rsidRPr="00AC4FC2">
        <w:rPr>
          <w:rFonts w:ascii="Times New Roman" w:hAnsi="Times New Roman" w:cs="Times New Roman"/>
        </w:rPr>
        <w:t>supportive communication can dissipate a negative environment in a mixed-status relationship such as the one between and employee and employer (Albrecht</w:t>
      </w:r>
      <w:ins w:id="105" w:author="Deanna Womack" w:date="2014-11-15T20:15:00Z">
        <w:r w:rsidR="00050AD5" w:rsidRPr="00AC4FC2">
          <w:rPr>
            <w:rFonts w:ascii="Times New Roman" w:hAnsi="Times New Roman" w:cs="Times New Roman"/>
          </w:rPr>
          <w:t xml:space="preserve"> &amp; Halsey</w:t>
        </w:r>
      </w:ins>
      <w:r w:rsidR="00B15E83" w:rsidRPr="00AC4FC2">
        <w:rPr>
          <w:rFonts w:ascii="Times New Roman" w:hAnsi="Times New Roman" w:cs="Times New Roman"/>
        </w:rPr>
        <w:t>, 1992). Peterson and Albrecht</w:t>
      </w:r>
      <w:r w:rsidR="002C58E4" w:rsidRPr="00AC4FC2">
        <w:rPr>
          <w:rFonts w:ascii="Times New Roman" w:hAnsi="Times New Roman" w:cs="Times New Roman"/>
        </w:rPr>
        <w:t xml:space="preserve"> used the prior study to look at the message construction between superiors and subordinates. </w:t>
      </w:r>
      <w:ins w:id="106" w:author="Deanna Womack" w:date="2014-11-15T20:16:00Z">
        <w:r w:rsidR="00F70519" w:rsidRPr="00AC4FC2">
          <w:rPr>
            <w:rFonts w:ascii="Times New Roman" w:hAnsi="Times New Roman" w:cs="Times New Roman"/>
          </w:rPr>
          <w:t xml:space="preserve">Data </w:t>
        </w:r>
      </w:ins>
      <w:r w:rsidR="002C58E4" w:rsidRPr="00AC4FC2">
        <w:rPr>
          <w:rFonts w:ascii="Times New Roman" w:hAnsi="Times New Roman" w:cs="Times New Roman"/>
        </w:rPr>
        <w:t>were collected from nurse</w:t>
      </w:r>
      <w:ins w:id="107" w:author="Deanna Womack" w:date="2014-11-15T20:16:00Z">
        <w:r w:rsidR="00F70519" w:rsidRPr="00AC4FC2">
          <w:rPr>
            <w:rFonts w:ascii="Times New Roman" w:hAnsi="Times New Roman" w:cs="Times New Roman"/>
          </w:rPr>
          <w:t>s</w:t>
        </w:r>
      </w:ins>
      <w:r w:rsidR="002C58E4" w:rsidRPr="00AC4FC2">
        <w:rPr>
          <w:rFonts w:ascii="Times New Roman" w:hAnsi="Times New Roman" w:cs="Times New Roman"/>
        </w:rPr>
        <w:t xml:space="preserve"> working at a Southeastern hospital</w:t>
      </w:r>
      <w:ins w:id="108" w:author="Deanna Womack" w:date="2014-11-15T20:16:00Z">
        <w:r w:rsidR="00F70519" w:rsidRPr="00AC4FC2">
          <w:rPr>
            <w:rFonts w:ascii="Times New Roman" w:hAnsi="Times New Roman" w:cs="Times New Roman"/>
          </w:rPr>
          <w:t xml:space="preserve"> who volunteered to participate in the study</w:t>
        </w:r>
      </w:ins>
      <w:r w:rsidR="002C58E4" w:rsidRPr="00AC4FC2">
        <w:rPr>
          <w:rFonts w:ascii="Times New Roman" w:hAnsi="Times New Roman" w:cs="Times New Roman"/>
        </w:rPr>
        <w:t>.</w:t>
      </w:r>
      <w:ins w:id="109" w:author="Gregory Bieger" w:date="2014-11-18T15:37:00Z">
        <w:r w:rsidR="00A51850" w:rsidRPr="00AC4FC2">
          <w:rPr>
            <w:rFonts w:ascii="Times New Roman" w:hAnsi="Times New Roman" w:cs="Times New Roman"/>
          </w:rPr>
          <w:t xml:space="preserve"> The staff nurses (SNs) and nurse managers (NMs) were asked to complete a questionnaire about his or her relationship with a superior or subordinate. </w:t>
        </w:r>
      </w:ins>
      <w:r w:rsidR="002C58E4" w:rsidRPr="00AC4FC2">
        <w:rPr>
          <w:rFonts w:ascii="Times New Roman" w:hAnsi="Times New Roman" w:cs="Times New Roman"/>
        </w:rPr>
        <w:t xml:space="preserve"> </w:t>
      </w:r>
      <w:ins w:id="110" w:author="Deanna Womack" w:date="2014-11-15T20:16:00Z">
        <w:r w:rsidR="00F70519" w:rsidRPr="00AC4FC2">
          <w:rPr>
            <w:rFonts w:ascii="Times New Roman" w:hAnsi="Times New Roman" w:cs="Times New Roman"/>
          </w:rPr>
          <w:t>T</w:t>
        </w:r>
      </w:ins>
      <w:r w:rsidR="002C58E4" w:rsidRPr="00AC4FC2">
        <w:rPr>
          <w:rFonts w:ascii="Times New Roman" w:hAnsi="Times New Roman" w:cs="Times New Roman"/>
        </w:rPr>
        <w:t xml:space="preserve">he SNs and NMs </w:t>
      </w:r>
      <w:r w:rsidR="00A247C7" w:rsidRPr="00AC4FC2">
        <w:rPr>
          <w:rFonts w:ascii="Times New Roman" w:hAnsi="Times New Roman" w:cs="Times New Roman"/>
        </w:rPr>
        <w:t>were asked to respond to a hypothetical situation much like the participants from O’Keef</w:t>
      </w:r>
      <w:r w:rsidR="00566B81" w:rsidRPr="00AC4FC2">
        <w:rPr>
          <w:rFonts w:ascii="Times New Roman" w:hAnsi="Times New Roman" w:cs="Times New Roman"/>
        </w:rPr>
        <w:t>e</w:t>
      </w:r>
      <w:r w:rsidR="00A247C7" w:rsidRPr="00AC4FC2">
        <w:rPr>
          <w:rFonts w:ascii="Times New Roman" w:hAnsi="Times New Roman" w:cs="Times New Roman"/>
        </w:rPr>
        <w:t xml:space="preserve">’s 1988 study involving the group member </w:t>
      </w:r>
      <w:ins w:id="111" w:author="Deanna Womack" w:date="2014-11-15T20:17:00Z">
        <w:r w:rsidR="00F70519" w:rsidRPr="00AC4FC2">
          <w:rPr>
            <w:rFonts w:ascii="Times New Roman" w:hAnsi="Times New Roman" w:cs="Times New Roman"/>
          </w:rPr>
          <w:t>“</w:t>
        </w:r>
      </w:ins>
      <w:r w:rsidR="00A247C7" w:rsidRPr="00AC4FC2">
        <w:rPr>
          <w:rFonts w:ascii="Times New Roman" w:hAnsi="Times New Roman" w:cs="Times New Roman"/>
        </w:rPr>
        <w:t>Ron.</w:t>
      </w:r>
      <w:ins w:id="112" w:author="Deanna Womack" w:date="2014-11-15T20:17:00Z">
        <w:r w:rsidR="00F70519" w:rsidRPr="00AC4FC2">
          <w:rPr>
            <w:rFonts w:ascii="Times New Roman" w:hAnsi="Times New Roman" w:cs="Times New Roman"/>
          </w:rPr>
          <w:t>”</w:t>
        </w:r>
      </w:ins>
      <w:r w:rsidR="00A247C7" w:rsidRPr="00AC4FC2">
        <w:rPr>
          <w:rFonts w:ascii="Times New Roman" w:hAnsi="Times New Roman" w:cs="Times New Roman"/>
        </w:rPr>
        <w:t xml:space="preserve"> The hypothetical situations were </w:t>
      </w:r>
      <w:ins w:id="113" w:author="Deanna Womack" w:date="2014-11-15T20:17:00Z">
        <w:r w:rsidR="00F70519" w:rsidRPr="00AC4FC2">
          <w:rPr>
            <w:rFonts w:ascii="Times New Roman" w:hAnsi="Times New Roman" w:cs="Times New Roman"/>
          </w:rPr>
          <w:t xml:space="preserve">designed </w:t>
        </w:r>
      </w:ins>
      <w:r w:rsidR="00A247C7" w:rsidRPr="00AC4FC2">
        <w:rPr>
          <w:rFonts w:ascii="Times New Roman" w:hAnsi="Times New Roman" w:cs="Times New Roman"/>
        </w:rPr>
        <w:t xml:space="preserve">to be as close as possible to a situation that </w:t>
      </w:r>
      <w:ins w:id="114" w:author="Deanna Womack" w:date="2014-11-15T20:17:00Z">
        <w:r w:rsidR="00F70519" w:rsidRPr="00AC4FC2">
          <w:rPr>
            <w:rFonts w:ascii="Times New Roman" w:hAnsi="Times New Roman" w:cs="Times New Roman"/>
          </w:rPr>
          <w:t>might</w:t>
        </w:r>
      </w:ins>
      <w:r w:rsidR="00A247C7" w:rsidRPr="00AC4FC2">
        <w:rPr>
          <w:rFonts w:ascii="Times New Roman" w:hAnsi="Times New Roman" w:cs="Times New Roman"/>
        </w:rPr>
        <w:t xml:space="preserve"> exist in the hospital environment (Peterson</w:t>
      </w:r>
      <w:ins w:id="115" w:author="Deanna Womack" w:date="2014-11-15T20:17:00Z">
        <w:r w:rsidR="00F70519" w:rsidRPr="00AC4FC2">
          <w:rPr>
            <w:rFonts w:ascii="Times New Roman" w:hAnsi="Times New Roman" w:cs="Times New Roman"/>
          </w:rPr>
          <w:t xml:space="preserve"> &amp; Albrecht</w:t>
        </w:r>
      </w:ins>
      <w:r w:rsidR="00A247C7" w:rsidRPr="00AC4FC2">
        <w:rPr>
          <w:rFonts w:ascii="Times New Roman" w:hAnsi="Times New Roman" w:cs="Times New Roman"/>
        </w:rPr>
        <w:t>, 1996).</w:t>
      </w:r>
    </w:p>
    <w:p w14:paraId="1984AFE6" w14:textId="7A2ACD2F" w:rsidR="00A247C7" w:rsidRPr="00AC4FC2" w:rsidRDefault="00A247C7" w:rsidP="00D4006F">
      <w:pPr>
        <w:spacing w:line="480" w:lineRule="auto"/>
        <w:rPr>
          <w:rFonts w:ascii="Times New Roman" w:hAnsi="Times New Roman" w:cs="Times New Roman"/>
        </w:rPr>
      </w:pPr>
      <w:r w:rsidRPr="00AC4FC2">
        <w:rPr>
          <w:rFonts w:ascii="Times New Roman" w:hAnsi="Times New Roman" w:cs="Times New Roman"/>
        </w:rPr>
        <w:lastRenderedPageBreak/>
        <w:tab/>
        <w:t xml:space="preserve">52 paragraph responses were analyzed from the participants, the average length being 2.5 sentences. The responses were categorized using </w:t>
      </w:r>
      <w:ins w:id="116" w:author="Deanna Womack" w:date="2014-11-15T20:18:00Z">
        <w:r w:rsidR="00F70519" w:rsidRPr="00AC4FC2">
          <w:rPr>
            <w:rFonts w:ascii="Times New Roman" w:hAnsi="Times New Roman" w:cs="Times New Roman"/>
          </w:rPr>
          <w:t xml:space="preserve">the three categories of </w:t>
        </w:r>
      </w:ins>
      <w:ins w:id="117" w:author="Deanna Womack" w:date="2014-11-15T20:17:00Z">
        <w:r w:rsidR="00F70519" w:rsidRPr="00AC4FC2">
          <w:rPr>
            <w:rFonts w:ascii="Times New Roman" w:hAnsi="Times New Roman" w:cs="Times New Roman"/>
          </w:rPr>
          <w:t>m</w:t>
        </w:r>
      </w:ins>
      <w:r w:rsidRPr="00AC4FC2">
        <w:rPr>
          <w:rFonts w:ascii="Times New Roman" w:hAnsi="Times New Roman" w:cs="Times New Roman"/>
        </w:rPr>
        <w:t xml:space="preserve">essage </w:t>
      </w:r>
      <w:ins w:id="118" w:author="Deanna Womack" w:date="2014-11-15T20:18:00Z">
        <w:r w:rsidR="00F70519" w:rsidRPr="00AC4FC2">
          <w:rPr>
            <w:rFonts w:ascii="Times New Roman" w:hAnsi="Times New Roman" w:cs="Times New Roman"/>
          </w:rPr>
          <w:t>d</w:t>
        </w:r>
      </w:ins>
      <w:r w:rsidRPr="00AC4FC2">
        <w:rPr>
          <w:rFonts w:ascii="Times New Roman" w:hAnsi="Times New Roman" w:cs="Times New Roman"/>
        </w:rPr>
        <w:t xml:space="preserve">esign </w:t>
      </w:r>
      <w:ins w:id="119" w:author="Deanna Womack" w:date="2014-11-15T20:18:00Z">
        <w:r w:rsidR="00F70519" w:rsidRPr="00AC4FC2">
          <w:rPr>
            <w:rFonts w:ascii="Times New Roman" w:hAnsi="Times New Roman" w:cs="Times New Roman"/>
          </w:rPr>
          <w:t>l</w:t>
        </w:r>
      </w:ins>
      <w:r w:rsidRPr="00AC4FC2">
        <w:rPr>
          <w:rFonts w:ascii="Times New Roman" w:hAnsi="Times New Roman" w:cs="Times New Roman"/>
        </w:rPr>
        <w:t xml:space="preserve">ogics. </w:t>
      </w:r>
      <w:r w:rsidR="00C056F3" w:rsidRPr="00AC4FC2">
        <w:rPr>
          <w:rFonts w:ascii="Times New Roman" w:hAnsi="Times New Roman" w:cs="Times New Roman"/>
        </w:rPr>
        <w:t xml:space="preserve">Then the participants were asked about their feelings </w:t>
      </w:r>
      <w:ins w:id="120" w:author="Deanna Womack" w:date="2014-11-15T20:18:00Z">
        <w:r w:rsidR="00F70519" w:rsidRPr="00AC4FC2">
          <w:rPr>
            <w:rFonts w:ascii="Times New Roman" w:hAnsi="Times New Roman" w:cs="Times New Roman"/>
          </w:rPr>
          <w:t xml:space="preserve">about </w:t>
        </w:r>
      </w:ins>
      <w:r w:rsidR="00C056F3" w:rsidRPr="00AC4FC2">
        <w:rPr>
          <w:rFonts w:ascii="Times New Roman" w:hAnsi="Times New Roman" w:cs="Times New Roman"/>
        </w:rPr>
        <w:t xml:space="preserve">messages received from a hypothetical subordinate or superior. Peterson and Albrecht found that relationships between SNs and NMs were </w:t>
      </w:r>
      <w:ins w:id="121" w:author="Deanna Womack" w:date="2014-11-15T20:19:00Z">
        <w:r w:rsidR="00F70519" w:rsidRPr="00AC4FC2">
          <w:rPr>
            <w:rFonts w:ascii="Times New Roman" w:hAnsi="Times New Roman" w:cs="Times New Roman"/>
          </w:rPr>
          <w:t xml:space="preserve">considered </w:t>
        </w:r>
      </w:ins>
      <w:r w:rsidR="00C056F3" w:rsidRPr="00AC4FC2">
        <w:rPr>
          <w:rFonts w:ascii="Times New Roman" w:hAnsi="Times New Roman" w:cs="Times New Roman"/>
        </w:rPr>
        <w:t xml:space="preserve">more positive when an NM used </w:t>
      </w:r>
      <w:ins w:id="122" w:author="Deanna Womack" w:date="2014-11-15T20:19:00Z">
        <w:r w:rsidR="00F70519" w:rsidRPr="00AC4FC2">
          <w:rPr>
            <w:rFonts w:ascii="Times New Roman" w:hAnsi="Times New Roman" w:cs="Times New Roman"/>
          </w:rPr>
          <w:t>r</w:t>
        </w:r>
      </w:ins>
      <w:r w:rsidR="00C056F3" w:rsidRPr="00AC4FC2">
        <w:rPr>
          <w:rFonts w:ascii="Times New Roman" w:hAnsi="Times New Roman" w:cs="Times New Roman"/>
        </w:rPr>
        <w:t xml:space="preserve">hetorical messages </w:t>
      </w:r>
      <w:ins w:id="123" w:author="Deanna Womack" w:date="2014-11-15T20:19:00Z">
        <w:r w:rsidR="00F70519" w:rsidRPr="00AC4FC2">
          <w:rPr>
            <w:rFonts w:ascii="Times New Roman" w:hAnsi="Times New Roman" w:cs="Times New Roman"/>
          </w:rPr>
          <w:t xml:space="preserve">rather than any other design </w:t>
        </w:r>
      </w:ins>
      <w:r w:rsidR="00C056F3" w:rsidRPr="00AC4FC2">
        <w:rPr>
          <w:rFonts w:ascii="Times New Roman" w:hAnsi="Times New Roman" w:cs="Times New Roman"/>
        </w:rPr>
        <w:t>(Peterson</w:t>
      </w:r>
      <w:ins w:id="124" w:author="Deanna Womack" w:date="2014-11-15T20:19:00Z">
        <w:r w:rsidR="00F70519" w:rsidRPr="00AC4FC2">
          <w:rPr>
            <w:rFonts w:ascii="Times New Roman" w:hAnsi="Times New Roman" w:cs="Times New Roman"/>
          </w:rPr>
          <w:t xml:space="preserve"> &amp; Albrecht</w:t>
        </w:r>
      </w:ins>
      <w:r w:rsidR="00C056F3" w:rsidRPr="00AC4FC2">
        <w:rPr>
          <w:rFonts w:ascii="Times New Roman" w:hAnsi="Times New Roman" w:cs="Times New Roman"/>
        </w:rPr>
        <w:t>, 1996).</w:t>
      </w:r>
    </w:p>
    <w:p w14:paraId="4A3AAEE5" w14:textId="715A986A" w:rsidR="00C056F3" w:rsidRPr="00AC4FC2" w:rsidRDefault="00C056F3" w:rsidP="00D4006F">
      <w:pPr>
        <w:spacing w:line="480" w:lineRule="auto"/>
        <w:rPr>
          <w:rFonts w:ascii="Times New Roman" w:hAnsi="Times New Roman" w:cs="Times New Roman"/>
        </w:rPr>
      </w:pPr>
      <w:r w:rsidRPr="00AC4FC2">
        <w:rPr>
          <w:rFonts w:ascii="Times New Roman" w:hAnsi="Times New Roman" w:cs="Times New Roman"/>
        </w:rPr>
        <w:tab/>
      </w:r>
      <w:r w:rsidR="0025123F" w:rsidRPr="00AC4FC2">
        <w:rPr>
          <w:rFonts w:ascii="Times New Roman" w:hAnsi="Times New Roman" w:cs="Times New Roman"/>
        </w:rPr>
        <w:t xml:space="preserve">Other studies of </w:t>
      </w:r>
      <w:ins w:id="125" w:author="Deanna Womack" w:date="2014-11-15T20:19:00Z">
        <w:r w:rsidR="00F70519" w:rsidRPr="00AC4FC2">
          <w:rPr>
            <w:rFonts w:ascii="Times New Roman" w:hAnsi="Times New Roman" w:cs="Times New Roman"/>
          </w:rPr>
          <w:t>m</w:t>
        </w:r>
      </w:ins>
      <w:r w:rsidR="0025123F" w:rsidRPr="00AC4FC2">
        <w:rPr>
          <w:rFonts w:ascii="Times New Roman" w:hAnsi="Times New Roman" w:cs="Times New Roman"/>
        </w:rPr>
        <w:t xml:space="preserve">essage </w:t>
      </w:r>
      <w:ins w:id="126" w:author="Deanna Womack" w:date="2014-11-15T20:20:00Z">
        <w:r w:rsidR="00F70519" w:rsidRPr="00AC4FC2">
          <w:rPr>
            <w:rFonts w:ascii="Times New Roman" w:hAnsi="Times New Roman" w:cs="Times New Roman"/>
          </w:rPr>
          <w:t>d</w:t>
        </w:r>
      </w:ins>
      <w:r w:rsidR="0025123F" w:rsidRPr="00AC4FC2">
        <w:rPr>
          <w:rFonts w:ascii="Times New Roman" w:hAnsi="Times New Roman" w:cs="Times New Roman"/>
        </w:rPr>
        <w:t xml:space="preserve">esign </w:t>
      </w:r>
      <w:ins w:id="127" w:author="Deanna Womack" w:date="2014-11-15T20:20:00Z">
        <w:r w:rsidR="00F70519" w:rsidRPr="00AC4FC2">
          <w:rPr>
            <w:rFonts w:ascii="Times New Roman" w:hAnsi="Times New Roman" w:cs="Times New Roman"/>
          </w:rPr>
          <w:t>l</w:t>
        </w:r>
      </w:ins>
      <w:r w:rsidR="0025123F" w:rsidRPr="00AC4FC2">
        <w:rPr>
          <w:rFonts w:ascii="Times New Roman" w:hAnsi="Times New Roman" w:cs="Times New Roman"/>
        </w:rPr>
        <w:t xml:space="preserve">ogics have </w:t>
      </w:r>
      <w:ins w:id="128" w:author="Deanna Womack" w:date="2014-11-15T20:20:00Z">
        <w:r w:rsidR="00F70519" w:rsidRPr="00AC4FC2">
          <w:rPr>
            <w:rFonts w:ascii="Times New Roman" w:hAnsi="Times New Roman" w:cs="Times New Roman"/>
          </w:rPr>
          <w:t xml:space="preserve">also taken place in </w:t>
        </w:r>
      </w:ins>
      <w:r w:rsidR="0025123F" w:rsidRPr="00AC4FC2">
        <w:rPr>
          <w:rFonts w:ascii="Times New Roman" w:hAnsi="Times New Roman" w:cs="Times New Roman"/>
        </w:rPr>
        <w:t xml:space="preserve">healthcare </w:t>
      </w:r>
      <w:ins w:id="129" w:author="Deanna Womack" w:date="2014-11-15T20:20:00Z">
        <w:r w:rsidR="00F70519" w:rsidRPr="00AC4FC2">
          <w:rPr>
            <w:rFonts w:ascii="Times New Roman" w:hAnsi="Times New Roman" w:cs="Times New Roman"/>
          </w:rPr>
          <w:t>settings.</w:t>
        </w:r>
      </w:ins>
      <w:r w:rsidR="0025123F" w:rsidRPr="00AC4FC2">
        <w:rPr>
          <w:rFonts w:ascii="Times New Roman" w:hAnsi="Times New Roman" w:cs="Times New Roman"/>
        </w:rPr>
        <w:t xml:space="preserve"> In 2008 </w:t>
      </w:r>
      <w:proofErr w:type="spellStart"/>
      <w:r w:rsidR="0025123F" w:rsidRPr="00AC4FC2">
        <w:rPr>
          <w:rFonts w:ascii="Times New Roman" w:hAnsi="Times New Roman" w:cs="Times New Roman"/>
        </w:rPr>
        <w:t>Caughlin</w:t>
      </w:r>
      <w:proofErr w:type="spellEnd"/>
      <w:r w:rsidR="0025123F" w:rsidRPr="00AC4FC2">
        <w:rPr>
          <w:rFonts w:ascii="Times New Roman" w:hAnsi="Times New Roman" w:cs="Times New Roman"/>
        </w:rPr>
        <w:t xml:space="preserve">, </w:t>
      </w:r>
      <w:proofErr w:type="spellStart"/>
      <w:r w:rsidR="0025123F" w:rsidRPr="00AC4FC2">
        <w:rPr>
          <w:rFonts w:ascii="Times New Roman" w:hAnsi="Times New Roman" w:cs="Times New Roman"/>
        </w:rPr>
        <w:t>Brashers</w:t>
      </w:r>
      <w:proofErr w:type="spellEnd"/>
      <w:r w:rsidR="0025123F" w:rsidRPr="00AC4FC2">
        <w:rPr>
          <w:rFonts w:ascii="Times New Roman" w:hAnsi="Times New Roman" w:cs="Times New Roman"/>
        </w:rPr>
        <w:t xml:space="preserve">, Ramey, </w:t>
      </w:r>
      <w:proofErr w:type="spellStart"/>
      <w:r w:rsidR="0025123F" w:rsidRPr="00AC4FC2">
        <w:rPr>
          <w:rFonts w:ascii="Times New Roman" w:hAnsi="Times New Roman" w:cs="Times New Roman"/>
        </w:rPr>
        <w:t>Kosenko</w:t>
      </w:r>
      <w:proofErr w:type="spellEnd"/>
      <w:r w:rsidR="0025123F" w:rsidRPr="00AC4FC2">
        <w:rPr>
          <w:rFonts w:ascii="Times New Roman" w:hAnsi="Times New Roman" w:cs="Times New Roman"/>
        </w:rPr>
        <w:t>, Donovan-</w:t>
      </w:r>
      <w:proofErr w:type="spellStart"/>
      <w:r w:rsidR="0025123F" w:rsidRPr="00AC4FC2">
        <w:rPr>
          <w:rFonts w:ascii="Times New Roman" w:hAnsi="Times New Roman" w:cs="Times New Roman"/>
        </w:rPr>
        <w:t>Kicken</w:t>
      </w:r>
      <w:proofErr w:type="spellEnd"/>
      <w:ins w:id="130" w:author="Deanna Womack" w:date="2014-11-15T20:21:00Z">
        <w:r w:rsidR="00F70519" w:rsidRPr="00AC4FC2">
          <w:rPr>
            <w:rFonts w:ascii="Times New Roman" w:hAnsi="Times New Roman" w:cs="Times New Roman"/>
          </w:rPr>
          <w:t>,</w:t>
        </w:r>
      </w:ins>
      <w:r w:rsidR="0025123F" w:rsidRPr="00AC4FC2">
        <w:rPr>
          <w:rFonts w:ascii="Times New Roman" w:hAnsi="Times New Roman" w:cs="Times New Roman"/>
        </w:rPr>
        <w:t xml:space="preserve"> and </w:t>
      </w:r>
      <w:proofErr w:type="spellStart"/>
      <w:r w:rsidR="0025123F" w:rsidRPr="00AC4FC2">
        <w:rPr>
          <w:rFonts w:ascii="Times New Roman" w:hAnsi="Times New Roman" w:cs="Times New Roman"/>
        </w:rPr>
        <w:t>Bute</w:t>
      </w:r>
      <w:proofErr w:type="spellEnd"/>
      <w:r w:rsidR="0025123F" w:rsidRPr="00AC4FC2">
        <w:rPr>
          <w:rFonts w:ascii="Times New Roman" w:hAnsi="Times New Roman" w:cs="Times New Roman"/>
        </w:rPr>
        <w:t xml:space="preserve"> studied</w:t>
      </w:r>
      <w:r w:rsidR="00DF08DC" w:rsidRPr="00AC4FC2">
        <w:rPr>
          <w:rFonts w:ascii="Times New Roman" w:hAnsi="Times New Roman" w:cs="Times New Roman"/>
        </w:rPr>
        <w:t xml:space="preserve"> the</w:t>
      </w:r>
      <w:r w:rsidR="0025123F" w:rsidRPr="00AC4FC2">
        <w:rPr>
          <w:rFonts w:ascii="Times New Roman" w:hAnsi="Times New Roman" w:cs="Times New Roman"/>
        </w:rPr>
        <w:t xml:space="preserve"> message design logics </w:t>
      </w:r>
      <w:r w:rsidR="00DF08DC" w:rsidRPr="00AC4FC2">
        <w:rPr>
          <w:rFonts w:ascii="Times New Roman" w:hAnsi="Times New Roman" w:cs="Times New Roman"/>
        </w:rPr>
        <w:t xml:space="preserve">of responses to HIV disclosures. In this study 581 students at a large </w:t>
      </w:r>
      <w:proofErr w:type="gramStart"/>
      <w:r w:rsidR="00DF08DC" w:rsidRPr="00AC4FC2">
        <w:rPr>
          <w:rFonts w:ascii="Times New Roman" w:hAnsi="Times New Roman" w:cs="Times New Roman"/>
        </w:rPr>
        <w:t>Midwestern</w:t>
      </w:r>
      <w:proofErr w:type="gramEnd"/>
      <w:r w:rsidR="00DF08DC" w:rsidRPr="00AC4FC2">
        <w:rPr>
          <w:rFonts w:ascii="Times New Roman" w:hAnsi="Times New Roman" w:cs="Times New Roman"/>
        </w:rPr>
        <w:t xml:space="preserve"> university were asked to participate in a study </w:t>
      </w:r>
      <w:ins w:id="131" w:author="Deanna Womack" w:date="2014-11-15T20:21:00Z">
        <w:r w:rsidR="00F70519" w:rsidRPr="00AC4FC2">
          <w:rPr>
            <w:rFonts w:ascii="Times New Roman" w:hAnsi="Times New Roman" w:cs="Times New Roman"/>
          </w:rPr>
          <w:t xml:space="preserve">in which </w:t>
        </w:r>
      </w:ins>
      <w:r w:rsidR="00DF08DC" w:rsidRPr="00AC4FC2">
        <w:rPr>
          <w:rFonts w:ascii="Times New Roman" w:hAnsi="Times New Roman" w:cs="Times New Roman"/>
        </w:rPr>
        <w:t>they hypothetically had a sibling</w:t>
      </w:r>
      <w:ins w:id="132" w:author="Deanna Womack" w:date="2014-11-15T20:24:00Z">
        <w:r w:rsidR="00F70519" w:rsidRPr="00AC4FC2">
          <w:rPr>
            <w:rFonts w:ascii="Times New Roman" w:hAnsi="Times New Roman" w:cs="Times New Roman"/>
          </w:rPr>
          <w:t xml:space="preserve"> who was disclosing the sibling’s </w:t>
        </w:r>
      </w:ins>
      <w:r w:rsidR="00DF08DC" w:rsidRPr="00AC4FC2">
        <w:rPr>
          <w:rFonts w:ascii="Times New Roman" w:hAnsi="Times New Roman" w:cs="Times New Roman"/>
        </w:rPr>
        <w:t xml:space="preserve">HIV positive diagnosis. </w:t>
      </w:r>
      <w:r w:rsidR="00AA18F2" w:rsidRPr="00AC4FC2">
        <w:rPr>
          <w:rFonts w:ascii="Times New Roman" w:hAnsi="Times New Roman" w:cs="Times New Roman"/>
        </w:rPr>
        <w:t xml:space="preserve">The participants were given a questionnaire that included one of 24 HIV positive disclosures and were asked to write down exactly what their response would be to that disclosure. The 24 disclosures fell into </w:t>
      </w:r>
      <w:ins w:id="133" w:author="Deanna Womack" w:date="2014-11-15T20:22:00Z">
        <w:r w:rsidR="00F70519" w:rsidRPr="00AC4FC2">
          <w:rPr>
            <w:rFonts w:ascii="Times New Roman" w:hAnsi="Times New Roman" w:cs="Times New Roman"/>
          </w:rPr>
          <w:t>six</w:t>
        </w:r>
      </w:ins>
      <w:r w:rsidR="00AA18F2" w:rsidRPr="00AC4FC2">
        <w:rPr>
          <w:rFonts w:ascii="Times New Roman" w:hAnsi="Times New Roman" w:cs="Times New Roman"/>
        </w:rPr>
        <w:t xml:space="preserve"> categories </w:t>
      </w:r>
      <w:r w:rsidR="00566B81" w:rsidRPr="00AC4FC2">
        <w:rPr>
          <w:rFonts w:ascii="Times New Roman" w:hAnsi="Times New Roman" w:cs="Times New Roman"/>
        </w:rPr>
        <w:t>that</w:t>
      </w:r>
      <w:r w:rsidR="00AA18F2" w:rsidRPr="00AC4FC2">
        <w:rPr>
          <w:rFonts w:ascii="Times New Roman" w:hAnsi="Times New Roman" w:cs="Times New Roman"/>
        </w:rPr>
        <w:t xml:space="preserve"> </w:t>
      </w:r>
      <w:ins w:id="134" w:author="Deanna Womack" w:date="2014-11-15T20:22:00Z">
        <w:r w:rsidR="00F70519" w:rsidRPr="00AC4FC2">
          <w:rPr>
            <w:rFonts w:ascii="Times New Roman" w:hAnsi="Times New Roman" w:cs="Times New Roman"/>
          </w:rPr>
          <w:t xml:space="preserve">could </w:t>
        </w:r>
      </w:ins>
      <w:r w:rsidR="00AA18F2" w:rsidRPr="00AC4FC2">
        <w:rPr>
          <w:rFonts w:ascii="Times New Roman" w:hAnsi="Times New Roman" w:cs="Times New Roman"/>
        </w:rPr>
        <w:t>be described using one of the message design logics (</w:t>
      </w:r>
      <w:proofErr w:type="spellStart"/>
      <w:r w:rsidR="00AA18F2" w:rsidRPr="00AC4FC2">
        <w:rPr>
          <w:rFonts w:ascii="Times New Roman" w:hAnsi="Times New Roman" w:cs="Times New Roman"/>
        </w:rPr>
        <w:t>Caughlin</w:t>
      </w:r>
      <w:proofErr w:type="spellEnd"/>
      <w:ins w:id="135" w:author="Deanna Womack" w:date="2014-11-15T20:23:00Z">
        <w:r w:rsidR="00F70519" w:rsidRPr="00AC4FC2">
          <w:rPr>
            <w:rFonts w:ascii="Times New Roman" w:hAnsi="Times New Roman" w:cs="Times New Roman"/>
          </w:rPr>
          <w:t xml:space="preserve"> et al.</w:t>
        </w:r>
      </w:ins>
      <w:r w:rsidR="00AA18F2" w:rsidRPr="00AC4FC2">
        <w:rPr>
          <w:rFonts w:ascii="Times New Roman" w:hAnsi="Times New Roman" w:cs="Times New Roman"/>
        </w:rPr>
        <w:t>, 2008). Of the 581 participants</w:t>
      </w:r>
      <w:ins w:id="136" w:author="Deanna Womack" w:date="2014-11-15T20:22:00Z">
        <w:r w:rsidR="00F70519" w:rsidRPr="00AC4FC2">
          <w:rPr>
            <w:rFonts w:ascii="Times New Roman" w:hAnsi="Times New Roman" w:cs="Times New Roman"/>
          </w:rPr>
          <w:t>,</w:t>
        </w:r>
      </w:ins>
      <w:r w:rsidR="00AA18F2" w:rsidRPr="00AC4FC2">
        <w:rPr>
          <w:rFonts w:ascii="Times New Roman" w:hAnsi="Times New Roman" w:cs="Times New Roman"/>
        </w:rPr>
        <w:t xml:space="preserve"> 539 completed the response. Their responses were then sorted into the three message design logic categories. Conventional message design was most common among both male and female participants: 118 male participants and 176 female participants used </w:t>
      </w:r>
      <w:ins w:id="137" w:author="Deanna Womack" w:date="2014-11-15T20:22:00Z">
        <w:r w:rsidR="00F70519" w:rsidRPr="00AC4FC2">
          <w:rPr>
            <w:rFonts w:ascii="Times New Roman" w:hAnsi="Times New Roman" w:cs="Times New Roman"/>
          </w:rPr>
          <w:t>c</w:t>
        </w:r>
      </w:ins>
      <w:r w:rsidR="00AA18F2" w:rsidRPr="00AC4FC2">
        <w:rPr>
          <w:rFonts w:ascii="Times New Roman" w:hAnsi="Times New Roman" w:cs="Times New Roman"/>
        </w:rPr>
        <w:t xml:space="preserve">onventional message design logic for a total of 294 participants. More female participants than male participants used </w:t>
      </w:r>
      <w:ins w:id="138" w:author="Deanna Womack" w:date="2014-11-15T20:23:00Z">
        <w:r w:rsidR="00F70519" w:rsidRPr="00AC4FC2">
          <w:rPr>
            <w:rFonts w:ascii="Times New Roman" w:hAnsi="Times New Roman" w:cs="Times New Roman"/>
          </w:rPr>
          <w:t>r</w:t>
        </w:r>
      </w:ins>
      <w:r w:rsidR="00AA18F2" w:rsidRPr="00AC4FC2">
        <w:rPr>
          <w:rFonts w:ascii="Times New Roman" w:hAnsi="Times New Roman" w:cs="Times New Roman"/>
        </w:rPr>
        <w:t>hetorical message design logics, but not by a significant</w:t>
      </w:r>
      <w:ins w:id="139" w:author="Deanna Womack" w:date="2014-11-15T20:23:00Z">
        <w:r w:rsidR="00F70519" w:rsidRPr="00AC4FC2">
          <w:rPr>
            <w:rFonts w:ascii="Times New Roman" w:hAnsi="Times New Roman" w:cs="Times New Roman"/>
          </w:rPr>
          <w:t xml:space="preserve"> number</w:t>
        </w:r>
      </w:ins>
      <w:r w:rsidR="00AA18F2" w:rsidRPr="00AC4FC2">
        <w:rPr>
          <w:rFonts w:ascii="Times New Roman" w:hAnsi="Times New Roman" w:cs="Times New Roman"/>
        </w:rPr>
        <w:t xml:space="preserve">: 35 female participants and </w:t>
      </w:r>
      <w:r w:rsidR="00FB0ED4" w:rsidRPr="00AC4FC2">
        <w:rPr>
          <w:rFonts w:ascii="Times New Roman" w:hAnsi="Times New Roman" w:cs="Times New Roman"/>
        </w:rPr>
        <w:t xml:space="preserve">31 male participants used </w:t>
      </w:r>
      <w:ins w:id="140" w:author="Deanna Womack" w:date="2014-11-15T20:23:00Z">
        <w:r w:rsidR="00F70519" w:rsidRPr="00AC4FC2">
          <w:rPr>
            <w:rFonts w:ascii="Times New Roman" w:hAnsi="Times New Roman" w:cs="Times New Roman"/>
          </w:rPr>
          <w:t>r</w:t>
        </w:r>
      </w:ins>
      <w:r w:rsidR="00FB0ED4" w:rsidRPr="00AC4FC2">
        <w:rPr>
          <w:rFonts w:ascii="Times New Roman" w:hAnsi="Times New Roman" w:cs="Times New Roman"/>
        </w:rPr>
        <w:t>hetorical message design logics for a total of 66 (</w:t>
      </w:r>
      <w:proofErr w:type="spellStart"/>
      <w:r w:rsidR="00FB0ED4" w:rsidRPr="00AC4FC2">
        <w:rPr>
          <w:rFonts w:ascii="Times New Roman" w:hAnsi="Times New Roman" w:cs="Times New Roman"/>
        </w:rPr>
        <w:t>Caughlin</w:t>
      </w:r>
      <w:proofErr w:type="spellEnd"/>
      <w:ins w:id="141" w:author="Deanna Womack" w:date="2014-11-15T20:23:00Z">
        <w:r w:rsidR="00F70519" w:rsidRPr="00AC4FC2">
          <w:rPr>
            <w:rFonts w:ascii="Times New Roman" w:hAnsi="Times New Roman" w:cs="Times New Roman"/>
          </w:rPr>
          <w:t xml:space="preserve"> et al.</w:t>
        </w:r>
      </w:ins>
      <w:r w:rsidR="00FB0ED4" w:rsidRPr="00AC4FC2">
        <w:rPr>
          <w:rFonts w:ascii="Times New Roman" w:hAnsi="Times New Roman" w:cs="Times New Roman"/>
        </w:rPr>
        <w:t xml:space="preserve">, 2008). Expressive messages were the most negative, often blaming the sibling for the HIV infection. Conventional messages were often a baseline </w:t>
      </w:r>
      <w:r w:rsidR="00FB0ED4" w:rsidRPr="00AC4FC2">
        <w:rPr>
          <w:rFonts w:ascii="Times New Roman" w:hAnsi="Times New Roman" w:cs="Times New Roman"/>
        </w:rPr>
        <w:lastRenderedPageBreak/>
        <w:t>for socially normative behavior and included predicable messages such as</w:t>
      </w:r>
      <w:ins w:id="142" w:author="Deanna Womack" w:date="2014-11-15T20:24:00Z">
        <w:r w:rsidR="00F70519" w:rsidRPr="00AC4FC2">
          <w:rPr>
            <w:rFonts w:ascii="Times New Roman" w:hAnsi="Times New Roman" w:cs="Times New Roman"/>
          </w:rPr>
          <w:t>,</w:t>
        </w:r>
      </w:ins>
      <w:r w:rsidR="00FB0ED4" w:rsidRPr="00AC4FC2">
        <w:rPr>
          <w:rFonts w:ascii="Times New Roman" w:hAnsi="Times New Roman" w:cs="Times New Roman"/>
        </w:rPr>
        <w:t xml:space="preserve"> “How are you doing emotionally with this news</w:t>
      </w:r>
      <w:ins w:id="143" w:author="Deanna Womack" w:date="2014-11-15T20:24:00Z">
        <w:r w:rsidR="00F70519" w:rsidRPr="00AC4FC2">
          <w:rPr>
            <w:rFonts w:ascii="Times New Roman" w:hAnsi="Times New Roman" w:cs="Times New Roman"/>
          </w:rPr>
          <w:t>?</w:t>
        </w:r>
      </w:ins>
      <w:r w:rsidR="00FB0ED4" w:rsidRPr="00AC4FC2">
        <w:rPr>
          <w:rFonts w:ascii="Times New Roman" w:hAnsi="Times New Roman" w:cs="Times New Roman"/>
        </w:rPr>
        <w:t>” (</w:t>
      </w:r>
      <w:proofErr w:type="spellStart"/>
      <w:r w:rsidR="00FB0ED4" w:rsidRPr="00AC4FC2">
        <w:rPr>
          <w:rFonts w:ascii="Times New Roman" w:hAnsi="Times New Roman" w:cs="Times New Roman"/>
        </w:rPr>
        <w:t>Caughlin</w:t>
      </w:r>
      <w:proofErr w:type="spellEnd"/>
      <w:ins w:id="144" w:author="Deanna Womack" w:date="2014-11-15T20:24:00Z">
        <w:r w:rsidR="00F70519" w:rsidRPr="00AC4FC2">
          <w:rPr>
            <w:rFonts w:ascii="Times New Roman" w:hAnsi="Times New Roman" w:cs="Times New Roman"/>
          </w:rPr>
          <w:t xml:space="preserve"> et al.</w:t>
        </w:r>
      </w:ins>
      <w:r w:rsidR="00FB0ED4" w:rsidRPr="00AC4FC2">
        <w:rPr>
          <w:rFonts w:ascii="Times New Roman" w:hAnsi="Times New Roman" w:cs="Times New Roman"/>
        </w:rPr>
        <w:t xml:space="preserve">, 2008, p. 667) Rhetorical messages were </w:t>
      </w:r>
      <w:ins w:id="145" w:author="Deanna Womack" w:date="2014-11-15T20:24:00Z">
        <w:r w:rsidR="00F70519" w:rsidRPr="00AC4FC2">
          <w:rPr>
            <w:rFonts w:ascii="Times New Roman" w:hAnsi="Times New Roman" w:cs="Times New Roman"/>
          </w:rPr>
          <w:t xml:space="preserve">indeed </w:t>
        </w:r>
      </w:ins>
      <w:r w:rsidR="00FB0ED4" w:rsidRPr="00AC4FC2">
        <w:rPr>
          <w:rFonts w:ascii="Times New Roman" w:hAnsi="Times New Roman" w:cs="Times New Roman"/>
        </w:rPr>
        <w:t xml:space="preserve">the most sophisticated and expressed more ‘we’ type messages such as “remember, we are a family” </w:t>
      </w:r>
      <w:ins w:id="146" w:author="Deanna Womack" w:date="2014-11-15T20:25:00Z">
        <w:r w:rsidR="00F70519" w:rsidRPr="00AC4FC2">
          <w:rPr>
            <w:rFonts w:ascii="Times New Roman" w:hAnsi="Times New Roman" w:cs="Times New Roman"/>
          </w:rPr>
          <w:t xml:space="preserve">than the other types of messages </w:t>
        </w:r>
      </w:ins>
      <w:r w:rsidR="00FB0ED4" w:rsidRPr="00AC4FC2">
        <w:rPr>
          <w:rFonts w:ascii="Times New Roman" w:hAnsi="Times New Roman" w:cs="Times New Roman"/>
        </w:rPr>
        <w:t>(</w:t>
      </w:r>
      <w:proofErr w:type="spellStart"/>
      <w:r w:rsidR="00FB0ED4" w:rsidRPr="00AC4FC2">
        <w:rPr>
          <w:rFonts w:ascii="Times New Roman" w:hAnsi="Times New Roman" w:cs="Times New Roman"/>
        </w:rPr>
        <w:t>Caughlin</w:t>
      </w:r>
      <w:proofErr w:type="spellEnd"/>
      <w:ins w:id="147" w:author="Deanna Womack" w:date="2014-11-15T20:25:00Z">
        <w:r w:rsidR="00F70519" w:rsidRPr="00AC4FC2">
          <w:rPr>
            <w:rFonts w:ascii="Times New Roman" w:hAnsi="Times New Roman" w:cs="Times New Roman"/>
          </w:rPr>
          <w:t xml:space="preserve"> et al.</w:t>
        </w:r>
      </w:ins>
      <w:r w:rsidR="00FB0ED4" w:rsidRPr="00AC4FC2">
        <w:rPr>
          <w:rFonts w:ascii="Times New Roman" w:hAnsi="Times New Roman" w:cs="Times New Roman"/>
        </w:rPr>
        <w:t xml:space="preserve">, 2008, p. 668). </w:t>
      </w:r>
    </w:p>
    <w:p w14:paraId="77ED3FB5" w14:textId="4B909359" w:rsidR="00FB0ED4" w:rsidRPr="00AC4FC2" w:rsidRDefault="00FB0ED4" w:rsidP="00D4006F">
      <w:pPr>
        <w:spacing w:line="480" w:lineRule="auto"/>
        <w:rPr>
          <w:rFonts w:ascii="Times New Roman" w:hAnsi="Times New Roman" w:cs="Times New Roman"/>
        </w:rPr>
      </w:pPr>
      <w:r w:rsidRPr="00AC4FC2">
        <w:rPr>
          <w:rFonts w:ascii="Times New Roman" w:hAnsi="Times New Roman" w:cs="Times New Roman"/>
        </w:rPr>
        <w:tab/>
      </w:r>
      <w:proofErr w:type="spellStart"/>
      <w:r w:rsidR="00AE1BFD" w:rsidRPr="00AC4FC2">
        <w:rPr>
          <w:rFonts w:ascii="Times New Roman" w:hAnsi="Times New Roman" w:cs="Times New Roman"/>
        </w:rPr>
        <w:t>Caughlin</w:t>
      </w:r>
      <w:proofErr w:type="spellEnd"/>
      <w:r w:rsidR="00AE1BFD" w:rsidRPr="00AC4FC2">
        <w:rPr>
          <w:rFonts w:ascii="Times New Roman" w:hAnsi="Times New Roman" w:cs="Times New Roman"/>
        </w:rPr>
        <w:t xml:space="preserve"> also applied </w:t>
      </w:r>
      <w:ins w:id="148" w:author="Deanna Womack" w:date="2014-11-15T20:25:00Z">
        <w:r w:rsidR="00F70519" w:rsidRPr="00AC4FC2">
          <w:rPr>
            <w:rFonts w:ascii="Times New Roman" w:hAnsi="Times New Roman" w:cs="Times New Roman"/>
          </w:rPr>
          <w:t>m</w:t>
        </w:r>
      </w:ins>
      <w:r w:rsidR="00AE1BFD" w:rsidRPr="00AC4FC2">
        <w:rPr>
          <w:rFonts w:ascii="Times New Roman" w:hAnsi="Times New Roman" w:cs="Times New Roman"/>
        </w:rPr>
        <w:t xml:space="preserve">essage </w:t>
      </w:r>
      <w:ins w:id="149" w:author="Deanna Womack" w:date="2014-11-15T20:25:00Z">
        <w:r w:rsidR="00F70519" w:rsidRPr="00AC4FC2">
          <w:rPr>
            <w:rFonts w:ascii="Times New Roman" w:hAnsi="Times New Roman" w:cs="Times New Roman"/>
          </w:rPr>
          <w:t>d</w:t>
        </w:r>
      </w:ins>
      <w:r w:rsidR="00AE1BFD" w:rsidRPr="00AC4FC2">
        <w:rPr>
          <w:rFonts w:ascii="Times New Roman" w:hAnsi="Times New Roman" w:cs="Times New Roman"/>
        </w:rPr>
        <w:t xml:space="preserve">esign </w:t>
      </w:r>
      <w:ins w:id="150" w:author="Deanna Womack" w:date="2014-11-15T20:25:00Z">
        <w:r w:rsidR="00F70519" w:rsidRPr="00AC4FC2">
          <w:rPr>
            <w:rFonts w:ascii="Times New Roman" w:hAnsi="Times New Roman" w:cs="Times New Roman"/>
          </w:rPr>
          <w:t>l</w:t>
        </w:r>
      </w:ins>
      <w:r w:rsidR="00AE1BFD" w:rsidRPr="00AC4FC2">
        <w:rPr>
          <w:rFonts w:ascii="Times New Roman" w:hAnsi="Times New Roman" w:cs="Times New Roman"/>
        </w:rPr>
        <w:t xml:space="preserve">ogics theory to another type of disclosure. In 2013 </w:t>
      </w:r>
      <w:ins w:id="151" w:author="Deanna Womack" w:date="2014-11-15T20:29:00Z">
        <w:r w:rsidR="00B50677" w:rsidRPr="00AC4FC2">
          <w:rPr>
            <w:rFonts w:ascii="Times New Roman" w:hAnsi="Times New Roman" w:cs="Times New Roman"/>
          </w:rPr>
          <w:t xml:space="preserve">Scott, </w:t>
        </w:r>
      </w:ins>
      <w:proofErr w:type="spellStart"/>
      <w:r w:rsidR="00AE1BFD" w:rsidRPr="00AC4FC2">
        <w:rPr>
          <w:rFonts w:ascii="Times New Roman" w:hAnsi="Times New Roman" w:cs="Times New Roman"/>
        </w:rPr>
        <w:t>Caugh</w:t>
      </w:r>
      <w:ins w:id="152" w:author="Deanna Womack" w:date="2014-11-15T20:26:00Z">
        <w:r w:rsidR="00FC6264" w:rsidRPr="00AC4FC2">
          <w:rPr>
            <w:rFonts w:ascii="Times New Roman" w:hAnsi="Times New Roman" w:cs="Times New Roman"/>
          </w:rPr>
          <w:t>l</w:t>
        </w:r>
      </w:ins>
      <w:r w:rsidR="00AE1BFD" w:rsidRPr="00AC4FC2">
        <w:rPr>
          <w:rFonts w:ascii="Times New Roman" w:hAnsi="Times New Roman" w:cs="Times New Roman"/>
        </w:rPr>
        <w:t>in</w:t>
      </w:r>
      <w:proofErr w:type="spellEnd"/>
      <w:ins w:id="153" w:author="Deanna Womack" w:date="2014-11-15T20:26:00Z">
        <w:r w:rsidR="00FC6264" w:rsidRPr="00AC4FC2">
          <w:rPr>
            <w:rFonts w:ascii="Times New Roman" w:hAnsi="Times New Roman" w:cs="Times New Roman"/>
          </w:rPr>
          <w:t xml:space="preserve">, </w:t>
        </w:r>
      </w:ins>
      <w:r w:rsidR="00AE1BFD" w:rsidRPr="00AC4FC2">
        <w:rPr>
          <w:rFonts w:ascii="Times New Roman" w:hAnsi="Times New Roman" w:cs="Times New Roman"/>
        </w:rPr>
        <w:t>Donovan-</w:t>
      </w:r>
      <w:proofErr w:type="spellStart"/>
      <w:r w:rsidR="00AE1BFD" w:rsidRPr="00AC4FC2">
        <w:rPr>
          <w:rFonts w:ascii="Times New Roman" w:hAnsi="Times New Roman" w:cs="Times New Roman"/>
        </w:rPr>
        <w:t>Kicken</w:t>
      </w:r>
      <w:proofErr w:type="spellEnd"/>
      <w:r w:rsidR="00AE1BFD" w:rsidRPr="00AC4FC2">
        <w:rPr>
          <w:rFonts w:ascii="Times New Roman" w:hAnsi="Times New Roman" w:cs="Times New Roman"/>
        </w:rPr>
        <w:t xml:space="preserve">, and </w:t>
      </w:r>
      <w:proofErr w:type="spellStart"/>
      <w:r w:rsidR="00AE1BFD" w:rsidRPr="00AC4FC2">
        <w:rPr>
          <w:rFonts w:ascii="Times New Roman" w:hAnsi="Times New Roman" w:cs="Times New Roman"/>
        </w:rPr>
        <w:t>Mikucki-Enyart</w:t>
      </w:r>
      <w:proofErr w:type="spellEnd"/>
      <w:r w:rsidR="00AE1BFD" w:rsidRPr="00AC4FC2">
        <w:rPr>
          <w:rFonts w:ascii="Times New Roman" w:hAnsi="Times New Roman" w:cs="Times New Roman"/>
        </w:rPr>
        <w:t xml:space="preserve"> </w:t>
      </w:r>
      <w:ins w:id="154" w:author="Deanna Womack" w:date="2014-11-15T20:26:00Z">
        <w:r w:rsidR="00FC6264" w:rsidRPr="00AC4FC2">
          <w:rPr>
            <w:rFonts w:ascii="Times New Roman" w:hAnsi="Times New Roman" w:cs="Times New Roman"/>
          </w:rPr>
          <w:t xml:space="preserve">conducted a study </w:t>
        </w:r>
      </w:ins>
      <w:r w:rsidR="00AE1BFD" w:rsidRPr="00AC4FC2">
        <w:rPr>
          <w:rFonts w:ascii="Times New Roman" w:hAnsi="Times New Roman" w:cs="Times New Roman"/>
        </w:rPr>
        <w:t>focused on disclosure of a depression diagnos</w:t>
      </w:r>
      <w:ins w:id="155" w:author="Deanna Womack" w:date="2014-11-15T20:26:00Z">
        <w:r w:rsidR="00FC6264" w:rsidRPr="00AC4FC2">
          <w:rPr>
            <w:rFonts w:ascii="Times New Roman" w:hAnsi="Times New Roman" w:cs="Times New Roman"/>
          </w:rPr>
          <w:t>i</w:t>
        </w:r>
      </w:ins>
      <w:r w:rsidR="00AE1BFD" w:rsidRPr="00AC4FC2">
        <w:rPr>
          <w:rFonts w:ascii="Times New Roman" w:hAnsi="Times New Roman" w:cs="Times New Roman"/>
        </w:rPr>
        <w:t xml:space="preserve">s to a friend. </w:t>
      </w:r>
      <w:ins w:id="156" w:author="Deanna Womack" w:date="2014-11-15T20:26:00Z">
        <w:r w:rsidR="00FC6264" w:rsidRPr="00AC4FC2">
          <w:rPr>
            <w:rFonts w:ascii="Times New Roman" w:hAnsi="Times New Roman" w:cs="Times New Roman"/>
          </w:rPr>
          <w:t xml:space="preserve">The authors </w:t>
        </w:r>
      </w:ins>
      <w:r w:rsidR="00AE1BFD" w:rsidRPr="00AC4FC2">
        <w:rPr>
          <w:rFonts w:ascii="Times New Roman" w:hAnsi="Times New Roman" w:cs="Times New Roman"/>
        </w:rPr>
        <w:t xml:space="preserve">studied 504 students </w:t>
      </w:r>
      <w:r w:rsidR="00D618FC" w:rsidRPr="00AC4FC2">
        <w:rPr>
          <w:rFonts w:ascii="Times New Roman" w:hAnsi="Times New Roman" w:cs="Times New Roman"/>
        </w:rPr>
        <w:t xml:space="preserve">from a large </w:t>
      </w:r>
      <w:proofErr w:type="gramStart"/>
      <w:r w:rsidR="00D618FC" w:rsidRPr="00AC4FC2">
        <w:rPr>
          <w:rFonts w:ascii="Times New Roman" w:hAnsi="Times New Roman" w:cs="Times New Roman"/>
        </w:rPr>
        <w:t>Midwestern</w:t>
      </w:r>
      <w:proofErr w:type="gramEnd"/>
      <w:r w:rsidR="00D618FC" w:rsidRPr="00AC4FC2">
        <w:rPr>
          <w:rFonts w:ascii="Times New Roman" w:hAnsi="Times New Roman" w:cs="Times New Roman"/>
        </w:rPr>
        <w:t xml:space="preserve"> university enrolled in communication courses who volunteered as participants. Participants filled out an online questionnaire with an open-ended question asking them to respond to a close friend</w:t>
      </w:r>
      <w:ins w:id="157" w:author="Deanna Womack" w:date="2014-11-15T20:26:00Z">
        <w:r w:rsidR="00FC6264" w:rsidRPr="00AC4FC2">
          <w:rPr>
            <w:rFonts w:ascii="Times New Roman" w:hAnsi="Times New Roman" w:cs="Times New Roman"/>
          </w:rPr>
          <w:t>’s</w:t>
        </w:r>
      </w:ins>
      <w:r w:rsidR="00D618FC" w:rsidRPr="00AC4FC2">
        <w:rPr>
          <w:rFonts w:ascii="Times New Roman" w:hAnsi="Times New Roman" w:cs="Times New Roman"/>
        </w:rPr>
        <w:t xml:space="preserve"> disclosing a depression diagnosis. The disclosure messages were 1 of 20</w:t>
      </w:r>
      <w:ins w:id="158" w:author="Deanna Womack" w:date="2014-11-15T20:27:00Z">
        <w:r w:rsidR="00FC6264" w:rsidRPr="00AC4FC2">
          <w:rPr>
            <w:rFonts w:ascii="Times New Roman" w:hAnsi="Times New Roman" w:cs="Times New Roman"/>
          </w:rPr>
          <w:t>,</w:t>
        </w:r>
      </w:ins>
      <w:r w:rsidR="00D618FC" w:rsidRPr="00AC4FC2">
        <w:rPr>
          <w:rFonts w:ascii="Times New Roman" w:hAnsi="Times New Roman" w:cs="Times New Roman"/>
        </w:rPr>
        <w:t xml:space="preserve"> all falling into one of the message design logic categories. The participants were asked to write down exactly what they would say in response</w:t>
      </w:r>
      <w:ins w:id="159" w:author="Deanna Womack" w:date="2014-11-15T20:27:00Z">
        <w:r w:rsidR="00FC6264" w:rsidRPr="00AC4FC2">
          <w:rPr>
            <w:rFonts w:ascii="Times New Roman" w:hAnsi="Times New Roman" w:cs="Times New Roman"/>
          </w:rPr>
          <w:t xml:space="preserve"> to the disclosure</w:t>
        </w:r>
      </w:ins>
      <w:r w:rsidR="00D618FC" w:rsidRPr="00AC4FC2">
        <w:rPr>
          <w:rFonts w:ascii="Times New Roman" w:hAnsi="Times New Roman" w:cs="Times New Roman"/>
        </w:rPr>
        <w:t>. Like the previous study (</w:t>
      </w:r>
      <w:proofErr w:type="spellStart"/>
      <w:r w:rsidR="00D618FC" w:rsidRPr="00AC4FC2">
        <w:rPr>
          <w:rFonts w:ascii="Times New Roman" w:hAnsi="Times New Roman" w:cs="Times New Roman"/>
        </w:rPr>
        <w:t>Caughlin</w:t>
      </w:r>
      <w:proofErr w:type="spellEnd"/>
      <w:ins w:id="160" w:author="Deanna Womack" w:date="2014-11-15T20:27:00Z">
        <w:r w:rsidR="00FC6264" w:rsidRPr="00AC4FC2">
          <w:rPr>
            <w:rFonts w:ascii="Times New Roman" w:hAnsi="Times New Roman" w:cs="Times New Roman"/>
          </w:rPr>
          <w:t xml:space="preserve"> et al.</w:t>
        </w:r>
        <w:proofErr w:type="gramStart"/>
        <w:r w:rsidR="00FC6264" w:rsidRPr="00AC4FC2">
          <w:rPr>
            <w:rFonts w:ascii="Times New Roman" w:hAnsi="Times New Roman" w:cs="Times New Roman"/>
          </w:rPr>
          <w:t xml:space="preserve">, </w:t>
        </w:r>
      </w:ins>
      <w:r w:rsidR="00D618FC" w:rsidRPr="00AC4FC2">
        <w:rPr>
          <w:rFonts w:ascii="Times New Roman" w:hAnsi="Times New Roman" w:cs="Times New Roman"/>
        </w:rPr>
        <w:t xml:space="preserve"> 2008</w:t>
      </w:r>
      <w:proofErr w:type="gramEnd"/>
      <w:r w:rsidR="00D618FC" w:rsidRPr="00AC4FC2">
        <w:rPr>
          <w:rFonts w:ascii="Times New Roman" w:hAnsi="Times New Roman" w:cs="Times New Roman"/>
        </w:rPr>
        <w:t>)</w:t>
      </w:r>
      <w:ins w:id="161" w:author="Deanna Womack" w:date="2014-11-15T20:27:00Z">
        <w:r w:rsidR="00FC6264" w:rsidRPr="00AC4FC2">
          <w:rPr>
            <w:rFonts w:ascii="Times New Roman" w:hAnsi="Times New Roman" w:cs="Times New Roman"/>
          </w:rPr>
          <w:t>,</w:t>
        </w:r>
      </w:ins>
      <w:r w:rsidR="00D618FC" w:rsidRPr="00AC4FC2">
        <w:rPr>
          <w:rFonts w:ascii="Times New Roman" w:hAnsi="Times New Roman" w:cs="Times New Roman"/>
        </w:rPr>
        <w:t xml:space="preserve"> </w:t>
      </w:r>
      <w:ins w:id="162" w:author="Deanna Womack" w:date="2014-11-15T20:27:00Z">
        <w:r w:rsidR="00FC6264" w:rsidRPr="00AC4FC2">
          <w:rPr>
            <w:rFonts w:ascii="Times New Roman" w:hAnsi="Times New Roman" w:cs="Times New Roman"/>
          </w:rPr>
          <w:t>e</w:t>
        </w:r>
      </w:ins>
      <w:r w:rsidR="00D618FC" w:rsidRPr="00AC4FC2">
        <w:rPr>
          <w:rFonts w:ascii="Times New Roman" w:hAnsi="Times New Roman" w:cs="Times New Roman"/>
        </w:rPr>
        <w:t>xpressive messages were the most negative</w:t>
      </w:r>
      <w:ins w:id="163" w:author="Deanna Womack" w:date="2014-11-15T20:27:00Z">
        <w:r w:rsidR="00FC6264" w:rsidRPr="00AC4FC2">
          <w:rPr>
            <w:rFonts w:ascii="Times New Roman" w:hAnsi="Times New Roman" w:cs="Times New Roman"/>
          </w:rPr>
          <w:t>,</w:t>
        </w:r>
      </w:ins>
      <w:r w:rsidR="00D618FC" w:rsidRPr="00AC4FC2">
        <w:rPr>
          <w:rFonts w:ascii="Times New Roman" w:hAnsi="Times New Roman" w:cs="Times New Roman"/>
        </w:rPr>
        <w:t xml:space="preserve"> including responses such as</w:t>
      </w:r>
      <w:ins w:id="164" w:author="Deanna Womack" w:date="2014-11-15T20:28:00Z">
        <w:r w:rsidR="00FC6264" w:rsidRPr="00AC4FC2">
          <w:rPr>
            <w:rFonts w:ascii="Times New Roman" w:hAnsi="Times New Roman" w:cs="Times New Roman"/>
          </w:rPr>
          <w:t xml:space="preserve">, </w:t>
        </w:r>
      </w:ins>
      <w:r w:rsidR="00D618FC" w:rsidRPr="00AC4FC2">
        <w:rPr>
          <w:rFonts w:ascii="Times New Roman" w:hAnsi="Times New Roman" w:cs="Times New Roman"/>
        </w:rPr>
        <w:t>“Dude, you don’t have depression” (</w:t>
      </w:r>
      <w:ins w:id="165" w:author="Deanna Womack" w:date="2014-11-15T20:29:00Z">
        <w:r w:rsidR="00B50677" w:rsidRPr="00AC4FC2">
          <w:rPr>
            <w:rFonts w:ascii="Times New Roman" w:hAnsi="Times New Roman" w:cs="Times New Roman"/>
          </w:rPr>
          <w:t xml:space="preserve">Scott </w:t>
        </w:r>
      </w:ins>
      <w:ins w:id="166" w:author="Deanna Womack" w:date="2014-11-15T20:28:00Z">
        <w:r w:rsidR="00FC6264" w:rsidRPr="00AC4FC2">
          <w:rPr>
            <w:rFonts w:ascii="Times New Roman" w:hAnsi="Times New Roman" w:cs="Times New Roman"/>
          </w:rPr>
          <w:t>et al.</w:t>
        </w:r>
      </w:ins>
      <w:r w:rsidR="00D618FC" w:rsidRPr="00AC4FC2">
        <w:rPr>
          <w:rFonts w:ascii="Times New Roman" w:hAnsi="Times New Roman" w:cs="Times New Roman"/>
        </w:rPr>
        <w:t xml:space="preserve">, 2013, p. 147). Conventional message responses again </w:t>
      </w:r>
      <w:ins w:id="167" w:author="Deanna Womack" w:date="2014-11-15T20:29:00Z">
        <w:r w:rsidR="00B50677" w:rsidRPr="00AC4FC2">
          <w:rPr>
            <w:rFonts w:ascii="Times New Roman" w:hAnsi="Times New Roman" w:cs="Times New Roman"/>
          </w:rPr>
          <w:t xml:space="preserve">reflected </w:t>
        </w:r>
      </w:ins>
      <w:r w:rsidR="00D618FC" w:rsidRPr="00AC4FC2">
        <w:rPr>
          <w:rFonts w:ascii="Times New Roman" w:hAnsi="Times New Roman" w:cs="Times New Roman"/>
        </w:rPr>
        <w:t>social norms and were predictable responses, such as</w:t>
      </w:r>
      <w:ins w:id="168" w:author="Deanna Womack" w:date="2014-11-15T20:29:00Z">
        <w:r w:rsidR="00B50677" w:rsidRPr="00AC4FC2">
          <w:rPr>
            <w:rFonts w:ascii="Times New Roman" w:hAnsi="Times New Roman" w:cs="Times New Roman"/>
          </w:rPr>
          <w:t>,</w:t>
        </w:r>
      </w:ins>
      <w:r w:rsidR="00D618FC" w:rsidRPr="00AC4FC2">
        <w:rPr>
          <w:rFonts w:ascii="Times New Roman" w:hAnsi="Times New Roman" w:cs="Times New Roman"/>
        </w:rPr>
        <w:t xml:space="preserve"> “Is there anything I can do to help</w:t>
      </w:r>
      <w:ins w:id="169" w:author="Deanna Womack" w:date="2014-11-15T20:29:00Z">
        <w:r w:rsidR="00B50677" w:rsidRPr="00AC4FC2">
          <w:rPr>
            <w:rFonts w:ascii="Times New Roman" w:hAnsi="Times New Roman" w:cs="Times New Roman"/>
          </w:rPr>
          <w:t>?</w:t>
        </w:r>
      </w:ins>
      <w:r w:rsidR="00D618FC" w:rsidRPr="00AC4FC2">
        <w:rPr>
          <w:rFonts w:ascii="Times New Roman" w:hAnsi="Times New Roman" w:cs="Times New Roman"/>
        </w:rPr>
        <w:t>” (Scott</w:t>
      </w:r>
      <w:ins w:id="170" w:author="Deanna Womack" w:date="2014-11-15T20:29:00Z">
        <w:r w:rsidR="00B50677" w:rsidRPr="00AC4FC2">
          <w:rPr>
            <w:rFonts w:ascii="Times New Roman" w:hAnsi="Times New Roman" w:cs="Times New Roman"/>
          </w:rPr>
          <w:t xml:space="preserve"> et al.</w:t>
        </w:r>
      </w:ins>
      <w:r w:rsidR="00D618FC" w:rsidRPr="00AC4FC2">
        <w:rPr>
          <w:rFonts w:ascii="Times New Roman" w:hAnsi="Times New Roman" w:cs="Times New Roman"/>
        </w:rPr>
        <w:t>, 2013, p. 147). Rhetorical messages showed ‘we’ indicators and signs of support such as</w:t>
      </w:r>
      <w:ins w:id="171" w:author="Deanna Womack" w:date="2014-11-15T20:30:00Z">
        <w:r w:rsidR="00B50677" w:rsidRPr="00AC4FC2">
          <w:rPr>
            <w:rFonts w:ascii="Times New Roman" w:hAnsi="Times New Roman" w:cs="Times New Roman"/>
          </w:rPr>
          <w:t xml:space="preserve">, </w:t>
        </w:r>
      </w:ins>
      <w:r w:rsidR="00D618FC" w:rsidRPr="00AC4FC2">
        <w:rPr>
          <w:rFonts w:ascii="Times New Roman" w:hAnsi="Times New Roman" w:cs="Times New Roman"/>
        </w:rPr>
        <w:t>“</w:t>
      </w:r>
      <w:ins w:id="172" w:author="Deanna Womack" w:date="2014-11-15T20:30:00Z">
        <w:r w:rsidR="00B50677" w:rsidRPr="00AC4FC2">
          <w:rPr>
            <w:rFonts w:ascii="Times New Roman" w:hAnsi="Times New Roman" w:cs="Times New Roman"/>
          </w:rPr>
          <w:t>W</w:t>
        </w:r>
      </w:ins>
      <w:r w:rsidR="00D618FC" w:rsidRPr="00AC4FC2">
        <w:rPr>
          <w:rFonts w:ascii="Times New Roman" w:hAnsi="Times New Roman" w:cs="Times New Roman"/>
        </w:rPr>
        <w:t>e will get through this” (Scott</w:t>
      </w:r>
      <w:ins w:id="173" w:author="Deanna Womack" w:date="2014-11-15T20:30:00Z">
        <w:r w:rsidR="00B50677" w:rsidRPr="00AC4FC2">
          <w:rPr>
            <w:rFonts w:ascii="Times New Roman" w:hAnsi="Times New Roman" w:cs="Times New Roman"/>
          </w:rPr>
          <w:t xml:space="preserve"> et al.</w:t>
        </w:r>
      </w:ins>
      <w:r w:rsidR="00D618FC" w:rsidRPr="00AC4FC2">
        <w:rPr>
          <w:rFonts w:ascii="Times New Roman" w:hAnsi="Times New Roman" w:cs="Times New Roman"/>
        </w:rPr>
        <w:t>, 2013, p. 147).</w:t>
      </w:r>
    </w:p>
    <w:p w14:paraId="1DC1697F" w14:textId="25F8516D" w:rsidR="00D618FC" w:rsidRPr="00AC4FC2" w:rsidRDefault="00D618FC" w:rsidP="00D4006F">
      <w:pPr>
        <w:spacing w:line="480" w:lineRule="auto"/>
        <w:rPr>
          <w:rFonts w:ascii="Times New Roman" w:hAnsi="Times New Roman" w:cs="Times New Roman"/>
        </w:rPr>
      </w:pPr>
      <w:r w:rsidRPr="00AC4FC2">
        <w:rPr>
          <w:rFonts w:ascii="Times New Roman" w:hAnsi="Times New Roman" w:cs="Times New Roman"/>
        </w:rPr>
        <w:tab/>
        <w:t xml:space="preserve">Message </w:t>
      </w:r>
      <w:ins w:id="174" w:author="Deanna Womack" w:date="2014-11-15T20:30:00Z">
        <w:r w:rsidR="00B50677" w:rsidRPr="00AC4FC2">
          <w:rPr>
            <w:rFonts w:ascii="Times New Roman" w:hAnsi="Times New Roman" w:cs="Times New Roman"/>
          </w:rPr>
          <w:t>d</w:t>
        </w:r>
      </w:ins>
      <w:r w:rsidRPr="00AC4FC2">
        <w:rPr>
          <w:rFonts w:ascii="Times New Roman" w:hAnsi="Times New Roman" w:cs="Times New Roman"/>
        </w:rPr>
        <w:t xml:space="preserve">esign </w:t>
      </w:r>
      <w:ins w:id="175" w:author="Deanna Womack" w:date="2014-11-15T20:30:00Z">
        <w:r w:rsidR="00B50677" w:rsidRPr="00AC4FC2">
          <w:rPr>
            <w:rFonts w:ascii="Times New Roman" w:hAnsi="Times New Roman" w:cs="Times New Roman"/>
          </w:rPr>
          <w:t>l</w:t>
        </w:r>
      </w:ins>
      <w:r w:rsidRPr="00AC4FC2">
        <w:rPr>
          <w:rFonts w:ascii="Times New Roman" w:hAnsi="Times New Roman" w:cs="Times New Roman"/>
        </w:rPr>
        <w:t>ogics theory has been studied across many</w:t>
      </w:r>
      <w:ins w:id="176" w:author="Deanna Womack" w:date="2014-11-15T20:30:00Z">
        <w:r w:rsidR="00B50677" w:rsidRPr="00AC4FC2">
          <w:rPr>
            <w:rFonts w:ascii="Times New Roman" w:hAnsi="Times New Roman" w:cs="Times New Roman"/>
          </w:rPr>
          <w:t xml:space="preserve"> contexts</w:t>
        </w:r>
      </w:ins>
      <w:r w:rsidRPr="00AC4FC2">
        <w:rPr>
          <w:rFonts w:ascii="Times New Roman" w:hAnsi="Times New Roman" w:cs="Times New Roman"/>
        </w:rPr>
        <w:t xml:space="preserve"> because the theory effectively</w:t>
      </w:r>
      <w:r w:rsidR="008D4CC1" w:rsidRPr="00AC4FC2">
        <w:rPr>
          <w:rFonts w:ascii="Times New Roman" w:hAnsi="Times New Roman" w:cs="Times New Roman"/>
        </w:rPr>
        <w:t xml:space="preserve"> </w:t>
      </w:r>
      <w:ins w:id="177" w:author="Deanna Womack" w:date="2014-11-15T20:31:00Z">
        <w:r w:rsidR="00B50677" w:rsidRPr="00AC4FC2">
          <w:rPr>
            <w:rFonts w:ascii="Times New Roman" w:hAnsi="Times New Roman" w:cs="Times New Roman"/>
          </w:rPr>
          <w:t xml:space="preserve">explains the effectiveness of </w:t>
        </w:r>
      </w:ins>
      <w:r w:rsidR="006E62B4" w:rsidRPr="00AC4FC2">
        <w:rPr>
          <w:rFonts w:ascii="Times New Roman" w:hAnsi="Times New Roman" w:cs="Times New Roman"/>
        </w:rPr>
        <w:t>many</w:t>
      </w:r>
      <w:ins w:id="178" w:author="Deanna Womack" w:date="2014-11-15T20:31:00Z">
        <w:r w:rsidR="00B50677" w:rsidRPr="00AC4FC2">
          <w:rPr>
            <w:rFonts w:ascii="Times New Roman" w:hAnsi="Times New Roman" w:cs="Times New Roman"/>
          </w:rPr>
          <w:t xml:space="preserve"> persuasive messages</w:t>
        </w:r>
      </w:ins>
      <w:r w:rsidR="006E62B4" w:rsidRPr="00AC4FC2">
        <w:rPr>
          <w:rFonts w:ascii="Times New Roman" w:hAnsi="Times New Roman" w:cs="Times New Roman"/>
        </w:rPr>
        <w:t xml:space="preserve">. In both of the studies dealing with disclosure of a medical condition </w:t>
      </w:r>
      <w:ins w:id="179" w:author="Deanna Womack" w:date="2014-11-15T20:31:00Z">
        <w:r w:rsidR="00B50677" w:rsidRPr="00AC4FC2">
          <w:rPr>
            <w:rFonts w:ascii="Times New Roman" w:hAnsi="Times New Roman" w:cs="Times New Roman"/>
          </w:rPr>
          <w:t>e</w:t>
        </w:r>
      </w:ins>
      <w:r w:rsidR="006E62B4" w:rsidRPr="00AC4FC2">
        <w:rPr>
          <w:rFonts w:ascii="Times New Roman" w:hAnsi="Times New Roman" w:cs="Times New Roman"/>
        </w:rPr>
        <w:t xml:space="preserve">xpressive message designs were the most negative. This is partially because </w:t>
      </w:r>
      <w:ins w:id="180" w:author="Deanna Womack" w:date="2014-11-15T20:31:00Z">
        <w:r w:rsidR="00B50677" w:rsidRPr="00AC4FC2">
          <w:rPr>
            <w:rFonts w:ascii="Times New Roman" w:hAnsi="Times New Roman" w:cs="Times New Roman"/>
          </w:rPr>
          <w:t>e</w:t>
        </w:r>
      </w:ins>
      <w:r w:rsidR="006E62B4" w:rsidRPr="00AC4FC2">
        <w:rPr>
          <w:rFonts w:ascii="Times New Roman" w:hAnsi="Times New Roman" w:cs="Times New Roman"/>
        </w:rPr>
        <w:t xml:space="preserve">xpressive messages simply express a </w:t>
      </w:r>
      <w:r w:rsidR="006E62B4" w:rsidRPr="00AC4FC2">
        <w:rPr>
          <w:rFonts w:ascii="Times New Roman" w:hAnsi="Times New Roman" w:cs="Times New Roman"/>
        </w:rPr>
        <w:lastRenderedPageBreak/>
        <w:t>sender’s immediate thoughts. They are often not effective persuasion techniques and are often poorly received (</w:t>
      </w:r>
      <w:proofErr w:type="spellStart"/>
      <w:r w:rsidR="006E62B4" w:rsidRPr="00AC4FC2">
        <w:rPr>
          <w:rFonts w:ascii="Times New Roman" w:hAnsi="Times New Roman" w:cs="Times New Roman"/>
        </w:rPr>
        <w:t>Caughlin</w:t>
      </w:r>
      <w:proofErr w:type="spellEnd"/>
      <w:ins w:id="181" w:author="Deanna Womack" w:date="2014-11-15T20:31:00Z">
        <w:r w:rsidR="00B50677" w:rsidRPr="00AC4FC2">
          <w:rPr>
            <w:rFonts w:ascii="Times New Roman" w:hAnsi="Times New Roman" w:cs="Times New Roman"/>
          </w:rPr>
          <w:t xml:space="preserve"> et al.</w:t>
        </w:r>
      </w:ins>
      <w:r w:rsidR="006E62B4" w:rsidRPr="00AC4FC2">
        <w:rPr>
          <w:rFonts w:ascii="Times New Roman" w:hAnsi="Times New Roman" w:cs="Times New Roman"/>
        </w:rPr>
        <w:t xml:space="preserve">, 2008). Since messages </w:t>
      </w:r>
      <w:ins w:id="182" w:author="Deanna Womack" w:date="2014-11-15T20:32:00Z">
        <w:r w:rsidR="00B50677" w:rsidRPr="00AC4FC2">
          <w:rPr>
            <w:rFonts w:ascii="Times New Roman" w:hAnsi="Times New Roman" w:cs="Times New Roman"/>
          </w:rPr>
          <w:t xml:space="preserve">using conventional design logic </w:t>
        </w:r>
      </w:ins>
      <w:r w:rsidR="006E62B4" w:rsidRPr="00AC4FC2">
        <w:rPr>
          <w:rFonts w:ascii="Times New Roman" w:hAnsi="Times New Roman" w:cs="Times New Roman"/>
        </w:rPr>
        <w:t>are dictated by a given context within social norms</w:t>
      </w:r>
      <w:ins w:id="183" w:author="Deanna Womack" w:date="2014-11-15T20:32:00Z">
        <w:r w:rsidR="00B50677" w:rsidRPr="00AC4FC2">
          <w:rPr>
            <w:rFonts w:ascii="Times New Roman" w:hAnsi="Times New Roman" w:cs="Times New Roman"/>
          </w:rPr>
          <w:t>, these</w:t>
        </w:r>
      </w:ins>
      <w:r w:rsidR="006E62B4" w:rsidRPr="00AC4FC2">
        <w:rPr>
          <w:rFonts w:ascii="Times New Roman" w:hAnsi="Times New Roman" w:cs="Times New Roman"/>
        </w:rPr>
        <w:t xml:space="preserve"> messages fall into certain patter</w:t>
      </w:r>
      <w:ins w:id="184" w:author="Deanna Womack" w:date="2014-11-15T20:33:00Z">
        <w:r w:rsidR="00B50677" w:rsidRPr="00AC4FC2">
          <w:rPr>
            <w:rFonts w:ascii="Times New Roman" w:hAnsi="Times New Roman" w:cs="Times New Roman"/>
          </w:rPr>
          <w:t>n</w:t>
        </w:r>
      </w:ins>
      <w:r w:rsidR="006E62B4" w:rsidRPr="00AC4FC2">
        <w:rPr>
          <w:rFonts w:ascii="Times New Roman" w:hAnsi="Times New Roman" w:cs="Times New Roman"/>
        </w:rPr>
        <w:t>s, such as offering help during a medical situation (Scott</w:t>
      </w:r>
      <w:ins w:id="185" w:author="Deanna Womack" w:date="2014-11-15T20:33:00Z">
        <w:r w:rsidR="00B50677" w:rsidRPr="00AC4FC2">
          <w:rPr>
            <w:rFonts w:ascii="Times New Roman" w:hAnsi="Times New Roman" w:cs="Times New Roman"/>
          </w:rPr>
          <w:t xml:space="preserve"> et al.</w:t>
        </w:r>
      </w:ins>
      <w:r w:rsidR="006E62B4" w:rsidRPr="00AC4FC2">
        <w:rPr>
          <w:rFonts w:ascii="Times New Roman" w:hAnsi="Times New Roman" w:cs="Times New Roman"/>
        </w:rPr>
        <w:t>, 2013). Being the most sophisticated</w:t>
      </w:r>
      <w:ins w:id="186" w:author="Deanna Womack" w:date="2014-11-15T20:33:00Z">
        <w:r w:rsidR="00B50677" w:rsidRPr="00AC4FC2">
          <w:rPr>
            <w:rFonts w:ascii="Times New Roman" w:hAnsi="Times New Roman" w:cs="Times New Roman"/>
          </w:rPr>
          <w:t>,</w:t>
        </w:r>
      </w:ins>
      <w:r w:rsidR="006E62B4" w:rsidRPr="00AC4FC2">
        <w:rPr>
          <w:rFonts w:ascii="Times New Roman" w:hAnsi="Times New Roman" w:cs="Times New Roman"/>
        </w:rPr>
        <w:t xml:space="preserve"> </w:t>
      </w:r>
      <w:ins w:id="187" w:author="Deanna Womack" w:date="2014-11-15T20:33:00Z">
        <w:r w:rsidR="00B50677" w:rsidRPr="00AC4FC2">
          <w:rPr>
            <w:rFonts w:ascii="Times New Roman" w:hAnsi="Times New Roman" w:cs="Times New Roman"/>
          </w:rPr>
          <w:t>r</w:t>
        </w:r>
      </w:ins>
      <w:r w:rsidR="006E62B4" w:rsidRPr="00AC4FC2">
        <w:rPr>
          <w:rFonts w:ascii="Times New Roman" w:hAnsi="Times New Roman" w:cs="Times New Roman"/>
        </w:rPr>
        <w:t>hetorical</w:t>
      </w:r>
      <w:ins w:id="188" w:author="Deanna Womack" w:date="2014-11-15T20:33:00Z">
        <w:r w:rsidR="00B50677" w:rsidRPr="00AC4FC2">
          <w:rPr>
            <w:rFonts w:ascii="Times New Roman" w:hAnsi="Times New Roman" w:cs="Times New Roman"/>
          </w:rPr>
          <w:t>ly designed</w:t>
        </w:r>
      </w:ins>
      <w:r w:rsidR="006E62B4" w:rsidRPr="00AC4FC2">
        <w:rPr>
          <w:rFonts w:ascii="Times New Roman" w:hAnsi="Times New Roman" w:cs="Times New Roman"/>
        </w:rPr>
        <w:t xml:space="preserve"> messages often have the greatest impact and most positive response; </w:t>
      </w:r>
      <w:proofErr w:type="gramStart"/>
      <w:r w:rsidR="006E62B4" w:rsidRPr="00AC4FC2">
        <w:rPr>
          <w:rFonts w:ascii="Times New Roman" w:hAnsi="Times New Roman" w:cs="Times New Roman"/>
        </w:rPr>
        <w:t xml:space="preserve">because of </w:t>
      </w:r>
      <w:ins w:id="189" w:author="Deanna Womack" w:date="2014-11-15T20:34:00Z">
        <w:r w:rsidR="00B50677" w:rsidRPr="00AC4FC2">
          <w:rPr>
            <w:rFonts w:ascii="Times New Roman" w:hAnsi="Times New Roman" w:cs="Times New Roman"/>
          </w:rPr>
          <w:t>their</w:t>
        </w:r>
      </w:ins>
      <w:r w:rsidR="006E62B4" w:rsidRPr="00AC4FC2">
        <w:rPr>
          <w:rFonts w:ascii="Times New Roman" w:hAnsi="Times New Roman" w:cs="Times New Roman"/>
        </w:rPr>
        <w:t xml:space="preserve"> high degree of sophistication</w:t>
      </w:r>
      <w:ins w:id="190" w:author="Deanna Womack" w:date="2014-11-15T20:34:00Z">
        <w:r w:rsidR="00B50677" w:rsidRPr="00AC4FC2">
          <w:rPr>
            <w:rFonts w:ascii="Times New Roman" w:hAnsi="Times New Roman" w:cs="Times New Roman"/>
          </w:rPr>
          <w:t>,</w:t>
        </w:r>
      </w:ins>
      <w:r w:rsidR="006E62B4" w:rsidRPr="00AC4FC2">
        <w:rPr>
          <w:rFonts w:ascii="Times New Roman" w:hAnsi="Times New Roman" w:cs="Times New Roman"/>
        </w:rPr>
        <w:t xml:space="preserve"> receivers are </w:t>
      </w:r>
      <w:ins w:id="191" w:author="Deanna Womack" w:date="2014-11-15T20:34:00Z">
        <w:r w:rsidR="00B50677" w:rsidRPr="00AC4FC2">
          <w:rPr>
            <w:rFonts w:ascii="Times New Roman" w:hAnsi="Times New Roman" w:cs="Times New Roman"/>
          </w:rPr>
          <w:t xml:space="preserve">often </w:t>
        </w:r>
      </w:ins>
      <w:r w:rsidR="006E62B4" w:rsidRPr="00AC4FC2">
        <w:rPr>
          <w:rFonts w:ascii="Times New Roman" w:hAnsi="Times New Roman" w:cs="Times New Roman"/>
        </w:rPr>
        <w:t>persuaded by senders using this message design</w:t>
      </w:r>
      <w:proofErr w:type="gramEnd"/>
      <w:r w:rsidR="006E62B4" w:rsidRPr="00AC4FC2">
        <w:rPr>
          <w:rFonts w:ascii="Times New Roman" w:hAnsi="Times New Roman" w:cs="Times New Roman"/>
        </w:rPr>
        <w:t xml:space="preserve"> (Peterson</w:t>
      </w:r>
      <w:ins w:id="192" w:author="Deanna Womack" w:date="2014-11-15T20:34:00Z">
        <w:r w:rsidR="00B50677" w:rsidRPr="00AC4FC2">
          <w:rPr>
            <w:rFonts w:ascii="Times New Roman" w:hAnsi="Times New Roman" w:cs="Times New Roman"/>
          </w:rPr>
          <w:t xml:space="preserve"> &amp; Albrecht</w:t>
        </w:r>
      </w:ins>
      <w:r w:rsidR="002970C8" w:rsidRPr="00AC4FC2">
        <w:rPr>
          <w:rFonts w:ascii="Times New Roman" w:hAnsi="Times New Roman" w:cs="Times New Roman"/>
        </w:rPr>
        <w:t>,</w:t>
      </w:r>
      <w:r w:rsidR="006E62B4" w:rsidRPr="00AC4FC2">
        <w:rPr>
          <w:rFonts w:ascii="Times New Roman" w:hAnsi="Times New Roman" w:cs="Times New Roman"/>
        </w:rPr>
        <w:t xml:space="preserve"> 1996).</w:t>
      </w:r>
    </w:p>
    <w:p w14:paraId="02193064" w14:textId="38D4B753" w:rsidR="006E62B4" w:rsidRPr="00AC4FC2" w:rsidRDefault="006E62B4" w:rsidP="00D4006F">
      <w:pPr>
        <w:spacing w:line="480" w:lineRule="auto"/>
        <w:rPr>
          <w:rFonts w:ascii="Times New Roman" w:hAnsi="Times New Roman" w:cs="Times New Roman"/>
        </w:rPr>
      </w:pPr>
      <w:r w:rsidRPr="00AC4FC2">
        <w:rPr>
          <w:rFonts w:ascii="Times New Roman" w:hAnsi="Times New Roman" w:cs="Times New Roman"/>
        </w:rPr>
        <w:tab/>
      </w:r>
      <w:proofErr w:type="gramStart"/>
      <w:r w:rsidR="002970C8" w:rsidRPr="00AC4FC2">
        <w:rPr>
          <w:rFonts w:ascii="Times New Roman" w:hAnsi="Times New Roman" w:cs="Times New Roman"/>
        </w:rPr>
        <w:t xml:space="preserve">Message </w:t>
      </w:r>
      <w:ins w:id="193" w:author="Deanna Womack" w:date="2014-11-15T20:34:00Z">
        <w:r w:rsidR="00B50677" w:rsidRPr="00AC4FC2">
          <w:rPr>
            <w:rFonts w:ascii="Times New Roman" w:hAnsi="Times New Roman" w:cs="Times New Roman"/>
          </w:rPr>
          <w:t>d</w:t>
        </w:r>
      </w:ins>
      <w:r w:rsidR="002970C8" w:rsidRPr="00AC4FC2">
        <w:rPr>
          <w:rFonts w:ascii="Times New Roman" w:hAnsi="Times New Roman" w:cs="Times New Roman"/>
        </w:rPr>
        <w:t xml:space="preserve">esign </w:t>
      </w:r>
      <w:ins w:id="194" w:author="Deanna Womack" w:date="2014-11-15T20:34:00Z">
        <w:r w:rsidR="00B50677" w:rsidRPr="00AC4FC2">
          <w:rPr>
            <w:rFonts w:ascii="Times New Roman" w:hAnsi="Times New Roman" w:cs="Times New Roman"/>
          </w:rPr>
          <w:t>l</w:t>
        </w:r>
      </w:ins>
      <w:r w:rsidR="002970C8" w:rsidRPr="00AC4FC2">
        <w:rPr>
          <w:rFonts w:ascii="Times New Roman" w:hAnsi="Times New Roman" w:cs="Times New Roman"/>
        </w:rPr>
        <w:t xml:space="preserve">ogics also </w:t>
      </w:r>
      <w:r w:rsidR="008D4CC1" w:rsidRPr="00AC4FC2">
        <w:rPr>
          <w:rFonts w:ascii="Times New Roman" w:hAnsi="Times New Roman" w:cs="Times New Roman"/>
        </w:rPr>
        <w:t>explains</w:t>
      </w:r>
      <w:proofErr w:type="gramEnd"/>
      <w:r w:rsidR="002970C8" w:rsidRPr="00AC4FC2">
        <w:rPr>
          <w:rFonts w:ascii="Times New Roman" w:hAnsi="Times New Roman" w:cs="Times New Roman"/>
        </w:rPr>
        <w:t xml:space="preserve"> communication between a sender and receiver very well. When </w:t>
      </w:r>
      <w:ins w:id="195" w:author="Deanna Womack" w:date="2014-11-15T20:35:00Z">
        <w:r w:rsidR="00B50677" w:rsidRPr="00AC4FC2">
          <w:rPr>
            <w:rFonts w:ascii="Times New Roman" w:hAnsi="Times New Roman" w:cs="Times New Roman"/>
          </w:rPr>
          <w:t xml:space="preserve">experimenters study </w:t>
        </w:r>
      </w:ins>
      <w:r w:rsidR="002970C8" w:rsidRPr="00AC4FC2">
        <w:rPr>
          <w:rFonts w:ascii="Times New Roman" w:hAnsi="Times New Roman" w:cs="Times New Roman"/>
        </w:rPr>
        <w:t xml:space="preserve">relationships between subordinates and </w:t>
      </w:r>
      <w:ins w:id="196" w:author="Deanna Womack" w:date="2014-11-15T20:35:00Z">
        <w:r w:rsidR="00B50677" w:rsidRPr="00AC4FC2">
          <w:rPr>
            <w:rFonts w:ascii="Times New Roman" w:hAnsi="Times New Roman" w:cs="Times New Roman"/>
          </w:rPr>
          <w:t xml:space="preserve">superiors, they find that positive </w:t>
        </w:r>
      </w:ins>
      <w:r w:rsidR="002970C8" w:rsidRPr="00AC4FC2">
        <w:rPr>
          <w:rFonts w:ascii="Times New Roman" w:hAnsi="Times New Roman" w:cs="Times New Roman"/>
        </w:rPr>
        <w:t xml:space="preserve">relationships often have </w:t>
      </w:r>
      <w:ins w:id="197" w:author="Deanna Womack" w:date="2014-11-15T20:35:00Z">
        <w:r w:rsidR="00B50677" w:rsidRPr="00AC4FC2">
          <w:rPr>
            <w:rFonts w:ascii="Times New Roman" w:hAnsi="Times New Roman" w:cs="Times New Roman"/>
          </w:rPr>
          <w:t xml:space="preserve">superiors </w:t>
        </w:r>
      </w:ins>
      <w:r w:rsidR="002970C8" w:rsidRPr="00AC4FC2">
        <w:rPr>
          <w:rFonts w:ascii="Times New Roman" w:hAnsi="Times New Roman" w:cs="Times New Roman"/>
        </w:rPr>
        <w:t xml:space="preserve">using </w:t>
      </w:r>
      <w:ins w:id="198" w:author="Deanna Womack" w:date="2014-11-15T20:35:00Z">
        <w:r w:rsidR="00B50677" w:rsidRPr="00AC4FC2">
          <w:rPr>
            <w:rFonts w:ascii="Times New Roman" w:hAnsi="Times New Roman" w:cs="Times New Roman"/>
          </w:rPr>
          <w:t>r</w:t>
        </w:r>
      </w:ins>
      <w:r w:rsidR="002970C8" w:rsidRPr="00AC4FC2">
        <w:rPr>
          <w:rFonts w:ascii="Times New Roman" w:hAnsi="Times New Roman" w:cs="Times New Roman"/>
        </w:rPr>
        <w:t xml:space="preserve">hetorical message structures and relationships that are negative have </w:t>
      </w:r>
      <w:ins w:id="199" w:author="Deanna Womack" w:date="2014-11-15T20:36:00Z">
        <w:r w:rsidR="00B50677" w:rsidRPr="00AC4FC2">
          <w:rPr>
            <w:rFonts w:ascii="Times New Roman" w:hAnsi="Times New Roman" w:cs="Times New Roman"/>
          </w:rPr>
          <w:t>superiors</w:t>
        </w:r>
        <w:r w:rsidR="00B50677" w:rsidRPr="00AC4FC2" w:rsidDel="00B50677">
          <w:rPr>
            <w:rFonts w:ascii="Times New Roman" w:hAnsi="Times New Roman" w:cs="Times New Roman"/>
          </w:rPr>
          <w:t xml:space="preserve"> </w:t>
        </w:r>
      </w:ins>
      <w:r w:rsidR="002970C8" w:rsidRPr="00AC4FC2">
        <w:rPr>
          <w:rFonts w:ascii="Times New Roman" w:hAnsi="Times New Roman" w:cs="Times New Roman"/>
        </w:rPr>
        <w:t xml:space="preserve">using </w:t>
      </w:r>
      <w:ins w:id="200" w:author="Deanna Womack" w:date="2014-11-15T20:36:00Z">
        <w:r w:rsidR="00B50677" w:rsidRPr="00AC4FC2">
          <w:rPr>
            <w:rFonts w:ascii="Times New Roman" w:hAnsi="Times New Roman" w:cs="Times New Roman"/>
          </w:rPr>
          <w:t>e</w:t>
        </w:r>
      </w:ins>
      <w:r w:rsidR="002970C8" w:rsidRPr="00AC4FC2">
        <w:rPr>
          <w:rFonts w:ascii="Times New Roman" w:hAnsi="Times New Roman" w:cs="Times New Roman"/>
        </w:rPr>
        <w:t>xpressive message struct</w:t>
      </w:r>
      <w:r w:rsidR="008D4CC1" w:rsidRPr="00AC4FC2">
        <w:rPr>
          <w:rFonts w:ascii="Times New Roman" w:hAnsi="Times New Roman" w:cs="Times New Roman"/>
        </w:rPr>
        <w:t>ures (Peterson</w:t>
      </w:r>
      <w:ins w:id="201" w:author="Deanna Womack" w:date="2014-11-15T20:36:00Z">
        <w:r w:rsidR="000D1CB6" w:rsidRPr="00AC4FC2">
          <w:rPr>
            <w:rFonts w:ascii="Times New Roman" w:hAnsi="Times New Roman" w:cs="Times New Roman"/>
          </w:rPr>
          <w:t xml:space="preserve"> &amp; Albrecht</w:t>
        </w:r>
      </w:ins>
      <w:r w:rsidR="008D4CC1" w:rsidRPr="00AC4FC2">
        <w:rPr>
          <w:rFonts w:ascii="Times New Roman" w:hAnsi="Times New Roman" w:cs="Times New Roman"/>
        </w:rPr>
        <w:t xml:space="preserve">, 1996). The theory explains that the positive relationships are so because subordinates feel their concerns are heard, validated and have a high degree of trust in and </w:t>
      </w:r>
      <w:ins w:id="202" w:author="Deanna Womack" w:date="2014-11-15T20:36:00Z">
        <w:r w:rsidR="000D1CB6" w:rsidRPr="00AC4FC2">
          <w:rPr>
            <w:rFonts w:ascii="Times New Roman" w:hAnsi="Times New Roman" w:cs="Times New Roman"/>
          </w:rPr>
          <w:t xml:space="preserve">vested in them </w:t>
        </w:r>
      </w:ins>
      <w:r w:rsidR="008D4CC1" w:rsidRPr="00AC4FC2">
        <w:rPr>
          <w:rFonts w:ascii="Times New Roman" w:hAnsi="Times New Roman" w:cs="Times New Roman"/>
        </w:rPr>
        <w:t>by their superiors (Peterson</w:t>
      </w:r>
      <w:ins w:id="203" w:author="Deanna Womack" w:date="2014-11-15T20:37:00Z">
        <w:r w:rsidR="000D1CB6" w:rsidRPr="00AC4FC2">
          <w:rPr>
            <w:rFonts w:ascii="Times New Roman" w:hAnsi="Times New Roman" w:cs="Times New Roman"/>
          </w:rPr>
          <w:t xml:space="preserve"> &amp; Albrecht,</w:t>
        </w:r>
      </w:ins>
      <w:r w:rsidR="008D4CC1" w:rsidRPr="00AC4FC2">
        <w:rPr>
          <w:rFonts w:ascii="Times New Roman" w:hAnsi="Times New Roman" w:cs="Times New Roman"/>
        </w:rPr>
        <w:t xml:space="preserve"> 1996).</w:t>
      </w:r>
    </w:p>
    <w:p w14:paraId="1B6C4A18" w14:textId="4A50ACD3" w:rsidR="00AB18B7" w:rsidRPr="00AC4FC2" w:rsidRDefault="00AB18B7" w:rsidP="00D4006F">
      <w:pPr>
        <w:spacing w:line="480" w:lineRule="auto"/>
        <w:rPr>
          <w:rFonts w:ascii="Times New Roman" w:hAnsi="Times New Roman" w:cs="Times New Roman"/>
        </w:rPr>
      </w:pPr>
      <w:r w:rsidRPr="00AC4FC2">
        <w:rPr>
          <w:rFonts w:ascii="Times New Roman" w:hAnsi="Times New Roman" w:cs="Times New Roman"/>
        </w:rPr>
        <w:tab/>
      </w:r>
      <w:ins w:id="204" w:author="Deanna Womack" w:date="2014-11-15T20:37:00Z">
        <w:r w:rsidR="000D1CB6" w:rsidRPr="00AC4FC2">
          <w:rPr>
            <w:rFonts w:ascii="Times New Roman" w:hAnsi="Times New Roman" w:cs="Times New Roman"/>
          </w:rPr>
          <w:t>T</w:t>
        </w:r>
      </w:ins>
      <w:r w:rsidRPr="00AC4FC2">
        <w:rPr>
          <w:rFonts w:ascii="Times New Roman" w:hAnsi="Times New Roman" w:cs="Times New Roman"/>
        </w:rPr>
        <w:t xml:space="preserve">he theory also describes communication as “multifunctional” </w:t>
      </w:r>
      <w:r w:rsidR="00566B81" w:rsidRPr="00AC4FC2">
        <w:rPr>
          <w:rFonts w:ascii="Times New Roman" w:hAnsi="Times New Roman" w:cs="Times New Roman"/>
        </w:rPr>
        <w:t>(</w:t>
      </w:r>
      <w:r w:rsidRPr="00AC4FC2">
        <w:rPr>
          <w:rFonts w:ascii="Times New Roman" w:hAnsi="Times New Roman" w:cs="Times New Roman"/>
        </w:rPr>
        <w:t>O’Keefe</w:t>
      </w:r>
      <w:ins w:id="205" w:author="Deanna Womack" w:date="2014-11-15T20:37:00Z">
        <w:r w:rsidR="000D1CB6" w:rsidRPr="00AC4FC2">
          <w:rPr>
            <w:rFonts w:ascii="Times New Roman" w:hAnsi="Times New Roman" w:cs="Times New Roman"/>
          </w:rPr>
          <w:t xml:space="preserve"> &amp; Delia</w:t>
        </w:r>
      </w:ins>
      <w:r w:rsidRPr="00AC4FC2">
        <w:rPr>
          <w:rFonts w:ascii="Times New Roman" w:hAnsi="Times New Roman" w:cs="Times New Roman"/>
        </w:rPr>
        <w:t xml:space="preserve">, 1982, p. 66) and </w:t>
      </w:r>
      <w:ins w:id="206" w:author="Deanna Womack" w:date="2014-11-15T20:37:00Z">
        <w:r w:rsidR="000D1CB6" w:rsidRPr="00AC4FC2">
          <w:rPr>
            <w:rFonts w:ascii="Times New Roman" w:hAnsi="Times New Roman" w:cs="Times New Roman"/>
          </w:rPr>
          <w:t xml:space="preserve">explains that communication </w:t>
        </w:r>
      </w:ins>
      <w:r w:rsidRPr="00AC4FC2">
        <w:rPr>
          <w:rFonts w:ascii="Times New Roman" w:hAnsi="Times New Roman" w:cs="Times New Roman"/>
        </w:rPr>
        <w:t xml:space="preserve">is </w:t>
      </w:r>
      <w:ins w:id="207" w:author="Deanna Womack" w:date="2014-11-15T20:38:00Z">
        <w:r w:rsidR="000D1CB6" w:rsidRPr="00AC4FC2">
          <w:rPr>
            <w:rFonts w:ascii="Times New Roman" w:hAnsi="Times New Roman" w:cs="Times New Roman"/>
          </w:rPr>
          <w:t xml:space="preserve">often </w:t>
        </w:r>
      </w:ins>
      <w:r w:rsidRPr="00AC4FC2">
        <w:rPr>
          <w:rFonts w:ascii="Times New Roman" w:hAnsi="Times New Roman" w:cs="Times New Roman"/>
        </w:rPr>
        <w:t>used to accomplish a variety of goals. Expressive message</w:t>
      </w:r>
      <w:ins w:id="208" w:author="Deanna Womack" w:date="2014-11-15T20:38:00Z">
        <w:r w:rsidR="000D1CB6" w:rsidRPr="00AC4FC2">
          <w:rPr>
            <w:rFonts w:ascii="Times New Roman" w:hAnsi="Times New Roman" w:cs="Times New Roman"/>
          </w:rPr>
          <w:t>s reflect</w:t>
        </w:r>
      </w:ins>
      <w:r w:rsidRPr="00AC4FC2">
        <w:rPr>
          <w:rFonts w:ascii="Times New Roman" w:hAnsi="Times New Roman" w:cs="Times New Roman"/>
        </w:rPr>
        <w:t xml:space="preserve"> communication aimed at accomplishing a singular goal</w:t>
      </w:r>
      <w:ins w:id="209" w:author="Deanna Womack" w:date="2014-11-15T20:38:00Z">
        <w:r w:rsidR="000D1CB6" w:rsidRPr="00AC4FC2">
          <w:rPr>
            <w:rFonts w:ascii="Times New Roman" w:hAnsi="Times New Roman" w:cs="Times New Roman"/>
          </w:rPr>
          <w:t xml:space="preserve">. </w:t>
        </w:r>
      </w:ins>
      <w:r w:rsidRPr="00AC4FC2">
        <w:rPr>
          <w:rFonts w:ascii="Times New Roman" w:hAnsi="Times New Roman" w:cs="Times New Roman"/>
        </w:rPr>
        <w:t xml:space="preserve"> Conventional message</w:t>
      </w:r>
      <w:ins w:id="210" w:author="Deanna Womack" w:date="2014-11-15T20:38:00Z">
        <w:r w:rsidR="000D1CB6" w:rsidRPr="00AC4FC2">
          <w:rPr>
            <w:rFonts w:ascii="Times New Roman" w:hAnsi="Times New Roman" w:cs="Times New Roman"/>
          </w:rPr>
          <w:t>s</w:t>
        </w:r>
      </w:ins>
      <w:r w:rsidRPr="00AC4FC2">
        <w:rPr>
          <w:rFonts w:ascii="Times New Roman" w:hAnsi="Times New Roman" w:cs="Times New Roman"/>
        </w:rPr>
        <w:t xml:space="preserve"> can be aimed at accomplishing several goals but only within a given social</w:t>
      </w:r>
      <w:ins w:id="211" w:author="Deanna Womack" w:date="2014-11-15T20:39:00Z">
        <w:r w:rsidR="000D1CB6" w:rsidRPr="00AC4FC2">
          <w:rPr>
            <w:rFonts w:ascii="Times New Roman" w:hAnsi="Times New Roman" w:cs="Times New Roman"/>
          </w:rPr>
          <w:t>ly</w:t>
        </w:r>
      </w:ins>
      <w:r w:rsidRPr="00AC4FC2">
        <w:rPr>
          <w:rFonts w:ascii="Times New Roman" w:hAnsi="Times New Roman" w:cs="Times New Roman"/>
        </w:rPr>
        <w:t xml:space="preserve"> normative context, and </w:t>
      </w:r>
      <w:ins w:id="212" w:author="Deanna Womack" w:date="2014-11-15T20:39:00Z">
        <w:r w:rsidR="000D1CB6" w:rsidRPr="00AC4FC2">
          <w:rPr>
            <w:rFonts w:ascii="Times New Roman" w:hAnsi="Times New Roman" w:cs="Times New Roman"/>
          </w:rPr>
          <w:t>r</w:t>
        </w:r>
      </w:ins>
      <w:r w:rsidRPr="00AC4FC2">
        <w:rPr>
          <w:rFonts w:ascii="Times New Roman" w:hAnsi="Times New Roman" w:cs="Times New Roman"/>
        </w:rPr>
        <w:t>hetorical messages can accomplish a multitude of goals by creating a shared context through the messages passed between the sender and receiver (O’Keefe</w:t>
      </w:r>
      <w:ins w:id="213" w:author="Deanna Womack" w:date="2014-11-15T20:39:00Z">
        <w:r w:rsidR="000D1CB6" w:rsidRPr="00AC4FC2">
          <w:rPr>
            <w:rFonts w:ascii="Times New Roman" w:hAnsi="Times New Roman" w:cs="Times New Roman"/>
          </w:rPr>
          <w:t xml:space="preserve"> &amp; Shepherd</w:t>
        </w:r>
      </w:ins>
      <w:r w:rsidRPr="00AC4FC2">
        <w:rPr>
          <w:rFonts w:ascii="Times New Roman" w:hAnsi="Times New Roman" w:cs="Times New Roman"/>
        </w:rPr>
        <w:t>, 1987).</w:t>
      </w:r>
    </w:p>
    <w:p w14:paraId="59777996" w14:textId="3B515D3D" w:rsidR="00FC0C45" w:rsidRPr="00AC4FC2" w:rsidDel="003F1E83" w:rsidRDefault="00FC0C45" w:rsidP="00D4006F">
      <w:pPr>
        <w:spacing w:line="480" w:lineRule="auto"/>
        <w:rPr>
          <w:del w:id="214" w:author="Gregory Bieger" w:date="2014-11-17T13:12:00Z"/>
          <w:rFonts w:ascii="Times New Roman" w:hAnsi="Times New Roman" w:cs="Times New Roman"/>
        </w:rPr>
      </w:pPr>
      <w:r w:rsidRPr="00AC4FC2">
        <w:rPr>
          <w:rFonts w:ascii="Times New Roman" w:hAnsi="Times New Roman" w:cs="Times New Roman"/>
        </w:rPr>
        <w:lastRenderedPageBreak/>
        <w:tab/>
        <w:t>The theory itself is testable; there are situations in which it could be falsified. Since it pos</w:t>
      </w:r>
      <w:ins w:id="215" w:author="Deanna Womack" w:date="2014-11-15T20:40:00Z">
        <w:r w:rsidR="000D1CB6" w:rsidRPr="00AC4FC2">
          <w:rPr>
            <w:rFonts w:ascii="Times New Roman" w:hAnsi="Times New Roman" w:cs="Times New Roman"/>
          </w:rPr>
          <w:t>it</w:t>
        </w:r>
      </w:ins>
      <w:r w:rsidRPr="00AC4FC2">
        <w:rPr>
          <w:rFonts w:ascii="Times New Roman" w:hAnsi="Times New Roman" w:cs="Times New Roman"/>
        </w:rPr>
        <w:t xml:space="preserve">s that </w:t>
      </w:r>
      <w:ins w:id="216" w:author="Deanna Womack" w:date="2014-11-15T20:40:00Z">
        <w:r w:rsidR="000D1CB6" w:rsidRPr="00AC4FC2">
          <w:rPr>
            <w:rFonts w:ascii="Times New Roman" w:hAnsi="Times New Roman" w:cs="Times New Roman"/>
          </w:rPr>
          <w:t>e</w:t>
        </w:r>
      </w:ins>
      <w:r w:rsidRPr="00AC4FC2">
        <w:rPr>
          <w:rFonts w:ascii="Times New Roman" w:hAnsi="Times New Roman" w:cs="Times New Roman"/>
        </w:rPr>
        <w:t xml:space="preserve">xpressive </w:t>
      </w:r>
      <w:ins w:id="217" w:author="Deanna Womack" w:date="2014-11-15T20:40:00Z">
        <w:r w:rsidR="000D1CB6" w:rsidRPr="00AC4FC2">
          <w:rPr>
            <w:rFonts w:ascii="Times New Roman" w:hAnsi="Times New Roman" w:cs="Times New Roman"/>
          </w:rPr>
          <w:t>designs are</w:t>
        </w:r>
      </w:ins>
      <w:r w:rsidRPr="00AC4FC2">
        <w:rPr>
          <w:rFonts w:ascii="Times New Roman" w:hAnsi="Times New Roman" w:cs="Times New Roman"/>
        </w:rPr>
        <w:t xml:space="preserve"> the least persuasive and </w:t>
      </w:r>
      <w:ins w:id="218" w:author="Deanna Womack" w:date="2014-11-15T20:40:00Z">
        <w:r w:rsidR="000D1CB6" w:rsidRPr="00AC4FC2">
          <w:rPr>
            <w:rFonts w:ascii="Times New Roman" w:hAnsi="Times New Roman" w:cs="Times New Roman"/>
          </w:rPr>
          <w:t>r</w:t>
        </w:r>
      </w:ins>
      <w:r w:rsidRPr="00AC4FC2">
        <w:rPr>
          <w:rFonts w:ascii="Times New Roman" w:hAnsi="Times New Roman" w:cs="Times New Roman"/>
        </w:rPr>
        <w:t xml:space="preserve">hetorical </w:t>
      </w:r>
      <w:ins w:id="219" w:author="Deanna Womack" w:date="2014-11-15T20:41:00Z">
        <w:r w:rsidR="000D1CB6" w:rsidRPr="00AC4FC2">
          <w:rPr>
            <w:rFonts w:ascii="Times New Roman" w:hAnsi="Times New Roman" w:cs="Times New Roman"/>
          </w:rPr>
          <w:t>designs are</w:t>
        </w:r>
      </w:ins>
      <w:r w:rsidRPr="00AC4FC2">
        <w:rPr>
          <w:rFonts w:ascii="Times New Roman" w:hAnsi="Times New Roman" w:cs="Times New Roman"/>
        </w:rPr>
        <w:t xml:space="preserve"> the most persuasive (O’Keefe, 1988), if a study were conducted </w:t>
      </w:r>
      <w:ins w:id="220" w:author="Deanna Womack" w:date="2014-11-15T20:41:00Z">
        <w:r w:rsidR="000D1CB6" w:rsidRPr="00AC4FC2">
          <w:rPr>
            <w:rFonts w:ascii="Times New Roman" w:hAnsi="Times New Roman" w:cs="Times New Roman"/>
          </w:rPr>
          <w:t xml:space="preserve">in which </w:t>
        </w:r>
      </w:ins>
      <w:r w:rsidRPr="00AC4FC2">
        <w:rPr>
          <w:rFonts w:ascii="Times New Roman" w:hAnsi="Times New Roman" w:cs="Times New Roman"/>
        </w:rPr>
        <w:t xml:space="preserve">the participants found </w:t>
      </w:r>
      <w:ins w:id="221" w:author="Deanna Womack" w:date="2014-11-15T20:41:00Z">
        <w:r w:rsidR="000D1CB6" w:rsidRPr="00AC4FC2">
          <w:rPr>
            <w:rFonts w:ascii="Times New Roman" w:hAnsi="Times New Roman" w:cs="Times New Roman"/>
          </w:rPr>
          <w:t>e</w:t>
        </w:r>
      </w:ins>
      <w:r w:rsidRPr="00AC4FC2">
        <w:rPr>
          <w:rFonts w:ascii="Times New Roman" w:hAnsi="Times New Roman" w:cs="Times New Roman"/>
        </w:rPr>
        <w:t xml:space="preserve">xpressive </w:t>
      </w:r>
      <w:ins w:id="222" w:author="Deanna Womack" w:date="2014-11-15T20:41:00Z">
        <w:r w:rsidR="000D1CB6" w:rsidRPr="00AC4FC2">
          <w:rPr>
            <w:rFonts w:ascii="Times New Roman" w:hAnsi="Times New Roman" w:cs="Times New Roman"/>
          </w:rPr>
          <w:t xml:space="preserve">messages </w:t>
        </w:r>
      </w:ins>
      <w:r w:rsidRPr="00AC4FC2">
        <w:rPr>
          <w:rFonts w:ascii="Times New Roman" w:hAnsi="Times New Roman" w:cs="Times New Roman"/>
        </w:rPr>
        <w:t xml:space="preserve">the most </w:t>
      </w:r>
      <w:ins w:id="223" w:author="Deanna Womack" w:date="2014-11-15T20:41:00Z">
        <w:r w:rsidR="000D1CB6" w:rsidRPr="00AC4FC2">
          <w:rPr>
            <w:rFonts w:ascii="Times New Roman" w:hAnsi="Times New Roman" w:cs="Times New Roman"/>
          </w:rPr>
          <w:t xml:space="preserve">persuasive </w:t>
        </w:r>
      </w:ins>
      <w:r w:rsidRPr="00AC4FC2">
        <w:rPr>
          <w:rFonts w:ascii="Times New Roman" w:hAnsi="Times New Roman" w:cs="Times New Roman"/>
        </w:rPr>
        <w:t xml:space="preserve">and </w:t>
      </w:r>
      <w:ins w:id="224" w:author="Deanna Womack" w:date="2014-11-15T20:41:00Z">
        <w:r w:rsidR="000D1CB6" w:rsidRPr="00AC4FC2">
          <w:rPr>
            <w:rFonts w:ascii="Times New Roman" w:hAnsi="Times New Roman" w:cs="Times New Roman"/>
          </w:rPr>
          <w:t>r</w:t>
        </w:r>
      </w:ins>
      <w:r w:rsidRPr="00AC4FC2">
        <w:rPr>
          <w:rFonts w:ascii="Times New Roman" w:hAnsi="Times New Roman" w:cs="Times New Roman"/>
        </w:rPr>
        <w:t xml:space="preserve">hetorical </w:t>
      </w:r>
      <w:ins w:id="225" w:author="Deanna Womack" w:date="2014-11-15T20:41:00Z">
        <w:r w:rsidR="000D1CB6" w:rsidRPr="00AC4FC2">
          <w:rPr>
            <w:rFonts w:ascii="Times New Roman" w:hAnsi="Times New Roman" w:cs="Times New Roman"/>
          </w:rPr>
          <w:t xml:space="preserve">messages </w:t>
        </w:r>
      </w:ins>
      <w:r w:rsidRPr="00AC4FC2">
        <w:rPr>
          <w:rFonts w:ascii="Times New Roman" w:hAnsi="Times New Roman" w:cs="Times New Roman"/>
        </w:rPr>
        <w:t xml:space="preserve">the least </w:t>
      </w:r>
      <w:ins w:id="226" w:author="Deanna Womack" w:date="2014-11-15T20:41:00Z">
        <w:r w:rsidR="000D1CB6" w:rsidRPr="00AC4FC2">
          <w:rPr>
            <w:rFonts w:ascii="Times New Roman" w:hAnsi="Times New Roman" w:cs="Times New Roman"/>
          </w:rPr>
          <w:t xml:space="preserve">persuasive, </w:t>
        </w:r>
      </w:ins>
      <w:r w:rsidRPr="00AC4FC2">
        <w:rPr>
          <w:rFonts w:ascii="Times New Roman" w:hAnsi="Times New Roman" w:cs="Times New Roman"/>
        </w:rPr>
        <w:t>th</w:t>
      </w:r>
      <w:ins w:id="227" w:author="Deanna Womack" w:date="2014-11-15T20:41:00Z">
        <w:r w:rsidR="000D1CB6" w:rsidRPr="00AC4FC2">
          <w:rPr>
            <w:rFonts w:ascii="Times New Roman" w:hAnsi="Times New Roman" w:cs="Times New Roman"/>
          </w:rPr>
          <w:t>e</w:t>
        </w:r>
      </w:ins>
      <w:r w:rsidRPr="00AC4FC2">
        <w:rPr>
          <w:rFonts w:ascii="Times New Roman" w:hAnsi="Times New Roman" w:cs="Times New Roman"/>
        </w:rPr>
        <w:t>n the theory would be</w:t>
      </w:r>
      <w:ins w:id="228" w:author="Deanna Womack" w:date="2014-11-15T20:42:00Z">
        <w:r w:rsidR="000D1CB6" w:rsidRPr="00AC4FC2">
          <w:rPr>
            <w:rFonts w:ascii="Times New Roman" w:hAnsi="Times New Roman" w:cs="Times New Roman"/>
          </w:rPr>
          <w:t xml:space="preserve"> disconfirmed</w:t>
        </w:r>
      </w:ins>
      <w:r w:rsidRPr="00AC4FC2">
        <w:rPr>
          <w:rFonts w:ascii="Times New Roman" w:hAnsi="Times New Roman" w:cs="Times New Roman"/>
        </w:rPr>
        <w:t xml:space="preserve">. For example, a hypothetical study is conducted </w:t>
      </w:r>
      <w:ins w:id="229" w:author="Deanna Womack" w:date="2014-11-15T20:42:00Z">
        <w:r w:rsidR="000D1CB6" w:rsidRPr="00AC4FC2">
          <w:rPr>
            <w:rFonts w:ascii="Times New Roman" w:hAnsi="Times New Roman" w:cs="Times New Roman"/>
          </w:rPr>
          <w:t xml:space="preserve">in which </w:t>
        </w:r>
      </w:ins>
      <w:r w:rsidRPr="00AC4FC2">
        <w:rPr>
          <w:rFonts w:ascii="Times New Roman" w:hAnsi="Times New Roman" w:cs="Times New Roman"/>
        </w:rPr>
        <w:t>parents are asked about their response to a child</w:t>
      </w:r>
      <w:ins w:id="230" w:author="Deanna Womack" w:date="2014-11-15T20:42:00Z">
        <w:r w:rsidR="000D1CB6" w:rsidRPr="00AC4FC2">
          <w:rPr>
            <w:rFonts w:ascii="Times New Roman" w:hAnsi="Times New Roman" w:cs="Times New Roman"/>
          </w:rPr>
          <w:t>’s</w:t>
        </w:r>
      </w:ins>
      <w:r w:rsidRPr="00AC4FC2">
        <w:rPr>
          <w:rFonts w:ascii="Times New Roman" w:hAnsi="Times New Roman" w:cs="Times New Roman"/>
        </w:rPr>
        <w:t xml:space="preserve"> </w:t>
      </w:r>
      <w:ins w:id="231" w:author="Deanna Womack" w:date="2014-11-15T20:42:00Z">
        <w:r w:rsidR="000D1CB6" w:rsidRPr="00AC4FC2">
          <w:rPr>
            <w:rFonts w:ascii="Times New Roman" w:hAnsi="Times New Roman" w:cs="Times New Roman"/>
          </w:rPr>
          <w:t xml:space="preserve">request </w:t>
        </w:r>
      </w:ins>
      <w:r w:rsidRPr="00AC4FC2">
        <w:rPr>
          <w:rFonts w:ascii="Times New Roman" w:hAnsi="Times New Roman" w:cs="Times New Roman"/>
        </w:rPr>
        <w:t xml:space="preserve">for a dog The parents are shown messages from the three types of design logics and then asked which they find most convincing </w:t>
      </w:r>
      <w:ins w:id="232" w:author="Deanna Womack" w:date="2014-11-15T20:42:00Z">
        <w:r w:rsidR="000D1CB6" w:rsidRPr="00AC4FC2">
          <w:rPr>
            <w:rFonts w:ascii="Times New Roman" w:hAnsi="Times New Roman" w:cs="Times New Roman"/>
          </w:rPr>
          <w:t xml:space="preserve">to persuade them to </w:t>
        </w:r>
      </w:ins>
      <w:r w:rsidRPr="00AC4FC2">
        <w:rPr>
          <w:rFonts w:ascii="Times New Roman" w:hAnsi="Times New Roman" w:cs="Times New Roman"/>
        </w:rPr>
        <w:t xml:space="preserve">allow the child to have a dog. If the majority of participants found the </w:t>
      </w:r>
      <w:ins w:id="233" w:author="Deanna Womack" w:date="2014-11-15T20:43:00Z">
        <w:r w:rsidR="000D1CB6" w:rsidRPr="00AC4FC2">
          <w:rPr>
            <w:rFonts w:ascii="Times New Roman" w:hAnsi="Times New Roman" w:cs="Times New Roman"/>
          </w:rPr>
          <w:t>e</w:t>
        </w:r>
      </w:ins>
      <w:r w:rsidRPr="00AC4FC2">
        <w:rPr>
          <w:rFonts w:ascii="Times New Roman" w:hAnsi="Times New Roman" w:cs="Times New Roman"/>
        </w:rPr>
        <w:t>xpressive message</w:t>
      </w:r>
      <w:ins w:id="234" w:author="Deanna Womack" w:date="2014-11-15T20:43:00Z">
        <w:r w:rsidR="000D1CB6" w:rsidRPr="00AC4FC2">
          <w:rPr>
            <w:rFonts w:ascii="Times New Roman" w:hAnsi="Times New Roman" w:cs="Times New Roman"/>
          </w:rPr>
          <w:t>s</w:t>
        </w:r>
      </w:ins>
      <w:r w:rsidRPr="00AC4FC2">
        <w:rPr>
          <w:rFonts w:ascii="Times New Roman" w:hAnsi="Times New Roman" w:cs="Times New Roman"/>
        </w:rPr>
        <w:t xml:space="preserve"> most convincing and </w:t>
      </w:r>
      <w:ins w:id="235" w:author="Deanna Womack" w:date="2014-11-15T20:43:00Z">
        <w:r w:rsidR="000D1CB6" w:rsidRPr="00AC4FC2">
          <w:rPr>
            <w:rFonts w:ascii="Times New Roman" w:hAnsi="Times New Roman" w:cs="Times New Roman"/>
          </w:rPr>
          <w:t>the r</w:t>
        </w:r>
      </w:ins>
      <w:r w:rsidRPr="00AC4FC2">
        <w:rPr>
          <w:rFonts w:ascii="Times New Roman" w:hAnsi="Times New Roman" w:cs="Times New Roman"/>
        </w:rPr>
        <w:t>hetorical message</w:t>
      </w:r>
      <w:ins w:id="236" w:author="Deanna Womack" w:date="2014-11-15T20:43:00Z">
        <w:r w:rsidR="000D1CB6" w:rsidRPr="00AC4FC2">
          <w:rPr>
            <w:rFonts w:ascii="Times New Roman" w:hAnsi="Times New Roman" w:cs="Times New Roman"/>
          </w:rPr>
          <w:t>s</w:t>
        </w:r>
      </w:ins>
      <w:r w:rsidRPr="00AC4FC2">
        <w:rPr>
          <w:rFonts w:ascii="Times New Roman" w:hAnsi="Times New Roman" w:cs="Times New Roman"/>
        </w:rPr>
        <w:t xml:space="preserve"> less so</w:t>
      </w:r>
      <w:ins w:id="237" w:author="Deanna Womack" w:date="2014-11-15T20:43:00Z">
        <w:r w:rsidR="000D1CB6" w:rsidRPr="00AC4FC2">
          <w:rPr>
            <w:rFonts w:ascii="Times New Roman" w:hAnsi="Times New Roman" w:cs="Times New Roman"/>
          </w:rPr>
          <w:t>,</w:t>
        </w:r>
      </w:ins>
      <w:r w:rsidRPr="00AC4FC2">
        <w:rPr>
          <w:rFonts w:ascii="Times New Roman" w:hAnsi="Times New Roman" w:cs="Times New Roman"/>
        </w:rPr>
        <w:t xml:space="preserve"> th</w:t>
      </w:r>
      <w:ins w:id="238" w:author="Deanna Womack" w:date="2014-11-15T20:43:00Z">
        <w:r w:rsidR="000D1CB6" w:rsidRPr="00AC4FC2">
          <w:rPr>
            <w:rFonts w:ascii="Times New Roman" w:hAnsi="Times New Roman" w:cs="Times New Roman"/>
          </w:rPr>
          <w:t>e</w:t>
        </w:r>
      </w:ins>
      <w:r w:rsidRPr="00AC4FC2">
        <w:rPr>
          <w:rFonts w:ascii="Times New Roman" w:hAnsi="Times New Roman" w:cs="Times New Roman"/>
        </w:rPr>
        <w:t>n the theory would be falsified.</w:t>
      </w:r>
    </w:p>
    <w:p w14:paraId="3223F12A" w14:textId="2A508094" w:rsidR="00FC0C45" w:rsidRPr="00AC4FC2" w:rsidRDefault="00FC0C45" w:rsidP="00D4006F">
      <w:pPr>
        <w:spacing w:line="480" w:lineRule="auto"/>
        <w:rPr>
          <w:ins w:id="239" w:author="Gregory Bieger" w:date="2014-11-17T01:57:00Z"/>
          <w:rFonts w:ascii="Times New Roman" w:hAnsi="Times New Roman" w:cs="Times New Roman"/>
        </w:rPr>
      </w:pPr>
      <w:del w:id="240" w:author="Gregory Bieger" w:date="2014-11-17T13:12:00Z">
        <w:r w:rsidRPr="00AC4FC2" w:rsidDel="003F1E83">
          <w:rPr>
            <w:rFonts w:ascii="Times New Roman" w:hAnsi="Times New Roman" w:cs="Times New Roman"/>
          </w:rPr>
          <w:tab/>
        </w:r>
        <w:r w:rsidR="00AC3D21" w:rsidRPr="00AC4FC2" w:rsidDel="003F1E83">
          <w:rPr>
            <w:rFonts w:ascii="Times New Roman" w:hAnsi="Times New Roman" w:cs="Times New Roman"/>
          </w:rPr>
          <w:delText xml:space="preserve">Message </w:delText>
        </w:r>
      </w:del>
      <w:ins w:id="241" w:author="Deanna Womack" w:date="2014-11-15T20:43:00Z">
        <w:del w:id="242" w:author="Gregory Bieger" w:date="2014-11-17T13:12:00Z">
          <w:r w:rsidR="000D1CB6" w:rsidRPr="00AC4FC2" w:rsidDel="003F1E83">
            <w:rPr>
              <w:rFonts w:ascii="Times New Roman" w:hAnsi="Times New Roman" w:cs="Times New Roman"/>
            </w:rPr>
            <w:delText>d</w:delText>
          </w:r>
        </w:del>
      </w:ins>
      <w:del w:id="243" w:author="Gregory Bieger" w:date="2014-11-17T13:12:00Z">
        <w:r w:rsidR="00AC3D21" w:rsidRPr="00AC4FC2" w:rsidDel="003F1E83">
          <w:rPr>
            <w:rFonts w:ascii="Times New Roman" w:hAnsi="Times New Roman" w:cs="Times New Roman"/>
          </w:rPr>
          <w:delText xml:space="preserve">esign </w:delText>
        </w:r>
      </w:del>
      <w:ins w:id="244" w:author="Deanna Womack" w:date="2014-11-15T20:43:00Z">
        <w:del w:id="245" w:author="Gregory Bieger" w:date="2014-11-17T13:12:00Z">
          <w:r w:rsidR="000D1CB6" w:rsidRPr="00AC4FC2" w:rsidDel="003F1E83">
            <w:rPr>
              <w:rFonts w:ascii="Times New Roman" w:hAnsi="Times New Roman" w:cs="Times New Roman"/>
            </w:rPr>
            <w:delText>l</w:delText>
          </w:r>
        </w:del>
      </w:ins>
      <w:del w:id="246" w:author="Gregory Bieger" w:date="2014-11-17T13:12:00Z">
        <w:r w:rsidR="00AC3D21" w:rsidRPr="00AC4FC2" w:rsidDel="003F1E83">
          <w:rPr>
            <w:rFonts w:ascii="Times New Roman" w:hAnsi="Times New Roman" w:cs="Times New Roman"/>
          </w:rPr>
          <w:delText xml:space="preserve">ogics theory is extraordinarily useful in everyday life. It has been shown to have positive implications </w:delText>
        </w:r>
      </w:del>
      <w:ins w:id="247" w:author="Deanna Womack" w:date="2014-11-15T20:43:00Z">
        <w:del w:id="248" w:author="Gregory Bieger" w:date="2014-11-17T13:12:00Z">
          <w:r w:rsidR="000D1CB6" w:rsidRPr="00AC4FC2" w:rsidDel="003F1E83">
            <w:rPr>
              <w:rFonts w:ascii="Times New Roman" w:hAnsi="Times New Roman" w:cs="Times New Roman"/>
            </w:rPr>
            <w:delText>for</w:delText>
          </w:r>
        </w:del>
      </w:ins>
      <w:del w:id="249" w:author="Gregory Bieger" w:date="2014-11-17T13:12:00Z">
        <w:r w:rsidR="00AC3D21" w:rsidRPr="00AC4FC2" w:rsidDel="003F1E83">
          <w:rPr>
            <w:rFonts w:ascii="Times New Roman" w:hAnsi="Times New Roman" w:cs="Times New Roman"/>
          </w:rPr>
          <w:delText xml:space="preserve"> work relationships when </w:delText>
        </w:r>
      </w:del>
      <w:ins w:id="250" w:author="Deanna Womack" w:date="2014-11-15T20:44:00Z">
        <w:del w:id="251" w:author="Gregory Bieger" w:date="2014-11-17T13:12:00Z">
          <w:r w:rsidR="000D1CB6" w:rsidRPr="00AC4FC2" w:rsidDel="003F1E83">
            <w:rPr>
              <w:rFonts w:ascii="Times New Roman" w:hAnsi="Times New Roman" w:cs="Times New Roman"/>
            </w:rPr>
            <w:delText>r</w:delText>
          </w:r>
        </w:del>
      </w:ins>
      <w:del w:id="252" w:author="Gregory Bieger" w:date="2014-11-17T13:12:00Z">
        <w:r w:rsidR="00AC3D21" w:rsidRPr="00AC4FC2" w:rsidDel="003F1E83">
          <w:rPr>
            <w:rFonts w:ascii="Times New Roman" w:hAnsi="Times New Roman" w:cs="Times New Roman"/>
          </w:rPr>
          <w:delText>hetorical message designs are used (Peterson</w:delText>
        </w:r>
      </w:del>
      <w:ins w:id="253" w:author="Deanna Womack" w:date="2014-11-15T20:44:00Z">
        <w:del w:id="254" w:author="Gregory Bieger" w:date="2014-11-17T13:12:00Z">
          <w:r w:rsidR="000D1CB6" w:rsidRPr="00AC4FC2" w:rsidDel="003F1E83">
            <w:rPr>
              <w:rFonts w:ascii="Times New Roman" w:hAnsi="Times New Roman" w:cs="Times New Roman"/>
            </w:rPr>
            <w:delText xml:space="preserve"> &amp; Albrecht</w:delText>
          </w:r>
        </w:del>
      </w:ins>
      <w:del w:id="255" w:author="Gregory Bieger" w:date="2014-11-17T13:12:00Z">
        <w:r w:rsidR="00AC3D21" w:rsidRPr="00AC4FC2" w:rsidDel="003F1E83">
          <w:rPr>
            <w:rFonts w:ascii="Times New Roman" w:hAnsi="Times New Roman" w:cs="Times New Roman"/>
          </w:rPr>
          <w:delText xml:space="preserve">, 1996). </w:delText>
        </w:r>
      </w:del>
      <w:ins w:id="256" w:author="Deanna Womack" w:date="2014-11-15T20:44:00Z">
        <w:del w:id="257" w:author="Gregory Bieger" w:date="2014-11-17T13:12:00Z">
          <w:r w:rsidR="000D1CB6" w:rsidRPr="00AC4FC2" w:rsidDel="003F1E83">
            <w:rPr>
              <w:rFonts w:ascii="Times New Roman" w:hAnsi="Times New Roman" w:cs="Times New Roman"/>
            </w:rPr>
            <w:delText>M</w:delText>
          </w:r>
        </w:del>
      </w:ins>
      <w:del w:id="258" w:author="Gregory Bieger" w:date="2014-11-17T13:12:00Z">
        <w:r w:rsidR="00AC3D21" w:rsidRPr="00AC4FC2" w:rsidDel="003F1E83">
          <w:rPr>
            <w:rFonts w:ascii="Times New Roman" w:hAnsi="Times New Roman" w:cs="Times New Roman"/>
          </w:rPr>
          <w:delText xml:space="preserve">essages </w:delText>
        </w:r>
      </w:del>
      <w:ins w:id="259" w:author="Deanna Womack" w:date="2014-11-15T20:44:00Z">
        <w:del w:id="260" w:author="Gregory Bieger" w:date="2014-11-17T13:12:00Z">
          <w:r w:rsidR="000D1CB6" w:rsidRPr="00AC4FC2" w:rsidDel="003F1E83">
            <w:rPr>
              <w:rFonts w:ascii="Times New Roman" w:hAnsi="Times New Roman" w:cs="Times New Roman"/>
            </w:rPr>
            <w:delText xml:space="preserve">viewed as positive </w:delText>
          </w:r>
        </w:del>
      </w:ins>
      <w:del w:id="261" w:author="Gregory Bieger" w:date="2014-11-17T13:12:00Z">
        <w:r w:rsidR="00AC3D21" w:rsidRPr="00AC4FC2" w:rsidDel="003F1E83">
          <w:rPr>
            <w:rFonts w:ascii="Times New Roman" w:hAnsi="Times New Roman" w:cs="Times New Roman"/>
          </w:rPr>
          <w:delText>in medical diagnos</w:delText>
        </w:r>
        <w:r w:rsidR="00F9582D" w:rsidRPr="00AC4FC2" w:rsidDel="003F1E83">
          <w:rPr>
            <w:rFonts w:ascii="Times New Roman" w:hAnsi="Times New Roman" w:cs="Times New Roman"/>
          </w:rPr>
          <w:delText xml:space="preserve">is disclosures often </w:delText>
        </w:r>
      </w:del>
      <w:ins w:id="262" w:author="Deanna Womack" w:date="2014-11-15T20:45:00Z">
        <w:del w:id="263" w:author="Gregory Bieger" w:date="2014-11-17T13:12:00Z">
          <w:r w:rsidR="000D1CB6" w:rsidRPr="00AC4FC2" w:rsidDel="003F1E83">
            <w:rPr>
              <w:rFonts w:ascii="Times New Roman" w:hAnsi="Times New Roman" w:cs="Times New Roman"/>
            </w:rPr>
            <w:delText>use c</w:delText>
          </w:r>
        </w:del>
      </w:ins>
      <w:del w:id="264" w:author="Gregory Bieger" w:date="2014-11-17T13:12:00Z">
        <w:r w:rsidR="00F9582D" w:rsidRPr="00AC4FC2" w:rsidDel="003F1E83">
          <w:rPr>
            <w:rFonts w:ascii="Times New Roman" w:hAnsi="Times New Roman" w:cs="Times New Roman"/>
          </w:rPr>
          <w:delText xml:space="preserve">onventional or </w:delText>
        </w:r>
      </w:del>
      <w:ins w:id="265" w:author="Deanna Womack" w:date="2014-11-15T20:45:00Z">
        <w:del w:id="266" w:author="Gregory Bieger" w:date="2014-11-17T13:12:00Z">
          <w:r w:rsidR="000D1CB6" w:rsidRPr="00AC4FC2" w:rsidDel="003F1E83">
            <w:rPr>
              <w:rFonts w:ascii="Times New Roman" w:hAnsi="Times New Roman" w:cs="Times New Roman"/>
            </w:rPr>
            <w:delText>r</w:delText>
          </w:r>
        </w:del>
      </w:ins>
      <w:del w:id="267" w:author="Gregory Bieger" w:date="2014-11-17T13:12:00Z">
        <w:r w:rsidR="00F9582D" w:rsidRPr="00AC4FC2" w:rsidDel="003F1E83">
          <w:rPr>
            <w:rFonts w:ascii="Times New Roman" w:hAnsi="Times New Roman" w:cs="Times New Roman"/>
          </w:rPr>
          <w:delText>hetorical message designs (</w:delText>
        </w:r>
      </w:del>
      <w:ins w:id="268" w:author="Deanna Womack" w:date="2014-11-15T20:45:00Z">
        <w:del w:id="269" w:author="Gregory Bieger" w:date="2014-11-17T13:12:00Z">
          <w:r w:rsidR="000D1CB6" w:rsidRPr="00AC4FC2" w:rsidDel="003F1E83">
            <w:rPr>
              <w:rFonts w:ascii="Times New Roman" w:hAnsi="Times New Roman" w:cs="Times New Roman"/>
            </w:rPr>
            <w:delText xml:space="preserve">Caughlin et al., 2008; </w:delText>
          </w:r>
        </w:del>
      </w:ins>
      <w:del w:id="270" w:author="Gregory Bieger" w:date="2014-11-17T13:12:00Z">
        <w:r w:rsidR="00F9582D" w:rsidRPr="00AC4FC2" w:rsidDel="003F1E83">
          <w:rPr>
            <w:rFonts w:ascii="Times New Roman" w:hAnsi="Times New Roman" w:cs="Times New Roman"/>
          </w:rPr>
          <w:delText>Scott</w:delText>
        </w:r>
      </w:del>
      <w:ins w:id="271" w:author="Deanna Womack" w:date="2014-11-15T20:45:00Z">
        <w:del w:id="272" w:author="Gregory Bieger" w:date="2014-11-17T13:12:00Z">
          <w:r w:rsidR="000D1CB6" w:rsidRPr="00AC4FC2" w:rsidDel="003F1E83">
            <w:rPr>
              <w:rFonts w:ascii="Times New Roman" w:hAnsi="Times New Roman" w:cs="Times New Roman"/>
            </w:rPr>
            <w:delText xml:space="preserve"> et al.</w:delText>
          </w:r>
        </w:del>
      </w:ins>
      <w:del w:id="273" w:author="Gregory Bieger" w:date="2014-11-17T13:12:00Z">
        <w:r w:rsidR="00F9582D" w:rsidRPr="00AC4FC2" w:rsidDel="003F1E83">
          <w:rPr>
            <w:rFonts w:ascii="Times New Roman" w:hAnsi="Times New Roman" w:cs="Times New Roman"/>
          </w:rPr>
          <w:delText xml:space="preserve"> 2013) Academic administrators could use this theory to better understand why certain students may have a stronger attraction to certain material or certain classes, depending on what </w:delText>
        </w:r>
      </w:del>
      <w:ins w:id="274" w:author="Deanna Womack" w:date="2014-11-15T20:46:00Z">
        <w:del w:id="275" w:author="Gregory Bieger" w:date="2014-11-17T13:12:00Z">
          <w:r w:rsidR="00DB571F" w:rsidRPr="00AC4FC2" w:rsidDel="003F1E83">
            <w:rPr>
              <w:rFonts w:ascii="Times New Roman" w:hAnsi="Times New Roman" w:cs="Times New Roman"/>
            </w:rPr>
            <w:delText xml:space="preserve">type of </w:delText>
          </w:r>
        </w:del>
      </w:ins>
      <w:del w:id="276" w:author="Gregory Bieger" w:date="2014-11-17T13:12:00Z">
        <w:r w:rsidR="00F9582D" w:rsidRPr="00AC4FC2" w:rsidDel="003F1E83">
          <w:rPr>
            <w:rFonts w:ascii="Times New Roman" w:hAnsi="Times New Roman" w:cs="Times New Roman"/>
          </w:rPr>
          <w:delText>message construct</w:delText>
        </w:r>
      </w:del>
      <w:ins w:id="277" w:author="Deanna Womack" w:date="2014-11-15T20:46:00Z">
        <w:del w:id="278" w:author="Gregory Bieger" w:date="2014-11-17T13:12:00Z">
          <w:r w:rsidR="00DB571F" w:rsidRPr="00AC4FC2" w:rsidDel="003F1E83">
            <w:rPr>
              <w:rFonts w:ascii="Times New Roman" w:hAnsi="Times New Roman" w:cs="Times New Roman"/>
            </w:rPr>
            <w:delText>s</w:delText>
          </w:r>
        </w:del>
      </w:ins>
      <w:del w:id="279" w:author="Gregory Bieger" w:date="2014-11-17T13:12:00Z">
        <w:r w:rsidR="00F9582D" w:rsidRPr="00AC4FC2" w:rsidDel="003F1E83">
          <w:rPr>
            <w:rFonts w:ascii="Times New Roman" w:hAnsi="Times New Roman" w:cs="Times New Roman"/>
          </w:rPr>
          <w:delText xml:space="preserve"> the professor teaching the class is using.</w:delText>
        </w:r>
        <w:r w:rsidR="00566B81" w:rsidRPr="00AC4FC2" w:rsidDel="003F1E83">
          <w:rPr>
            <w:rFonts w:ascii="Times New Roman" w:hAnsi="Times New Roman" w:cs="Times New Roman"/>
          </w:rPr>
          <w:delText xml:space="preserve"> </w:delText>
        </w:r>
      </w:del>
      <w:ins w:id="280" w:author="Deanna Womack" w:date="2014-11-15T20:46:00Z">
        <w:del w:id="281" w:author="Gregory Bieger" w:date="2014-11-17T13:12:00Z">
          <w:r w:rsidR="00DB571F" w:rsidRPr="00AC4FC2" w:rsidDel="003F1E83">
            <w:rPr>
              <w:rFonts w:ascii="Times New Roman" w:hAnsi="Times New Roman" w:cs="Times New Roman"/>
            </w:rPr>
            <w:delText>The theory</w:delText>
          </w:r>
        </w:del>
      </w:ins>
      <w:del w:id="282" w:author="Gregory Bieger" w:date="2014-11-17T13:12:00Z">
        <w:r w:rsidR="00F9582D" w:rsidRPr="00AC4FC2" w:rsidDel="003F1E83">
          <w:rPr>
            <w:rFonts w:ascii="Times New Roman" w:hAnsi="Times New Roman" w:cs="Times New Roman"/>
          </w:rPr>
          <w:delText xml:space="preserve"> could also be used in political persuasion </w:delText>
        </w:r>
      </w:del>
      <w:ins w:id="283" w:author="Deanna Womack" w:date="2014-11-15T20:46:00Z">
        <w:del w:id="284" w:author="Gregory Bieger" w:date="2014-11-17T13:12:00Z">
          <w:r w:rsidR="00DB571F" w:rsidRPr="00AC4FC2" w:rsidDel="003F1E83">
            <w:rPr>
              <w:rFonts w:ascii="Times New Roman" w:hAnsi="Times New Roman" w:cs="Times New Roman"/>
            </w:rPr>
            <w:delText xml:space="preserve">and </w:delText>
          </w:r>
        </w:del>
      </w:ins>
      <w:del w:id="285" w:author="Gregory Bieger" w:date="2014-11-17T13:12:00Z">
        <w:r w:rsidR="00F9582D" w:rsidRPr="00AC4FC2" w:rsidDel="003F1E83">
          <w:rPr>
            <w:rFonts w:ascii="Times New Roman" w:hAnsi="Times New Roman" w:cs="Times New Roman"/>
          </w:rPr>
          <w:delText>diplomatic relations. It explains, describes, and predicts behavior well.</w:delText>
        </w:r>
      </w:del>
    </w:p>
    <w:p w14:paraId="606C61E4" w14:textId="26B32BF7" w:rsidR="00261E87" w:rsidRPr="00AC4FC2" w:rsidRDefault="00261E87" w:rsidP="00D4006F">
      <w:pPr>
        <w:spacing w:line="480" w:lineRule="auto"/>
        <w:rPr>
          <w:ins w:id="286" w:author="Gregory Bieger" w:date="2014-11-17T12:54:00Z"/>
          <w:rFonts w:ascii="Times New Roman" w:hAnsi="Times New Roman" w:cs="Times New Roman"/>
        </w:rPr>
      </w:pPr>
      <w:ins w:id="287" w:author="Gregory Bieger" w:date="2014-11-17T01:57:00Z">
        <w:r w:rsidRPr="00AC4FC2">
          <w:rPr>
            <w:rFonts w:ascii="Times New Roman" w:hAnsi="Times New Roman" w:cs="Times New Roman"/>
          </w:rPr>
          <w:tab/>
          <w:t>For a contemporary application</w:t>
        </w:r>
      </w:ins>
      <w:ins w:id="288" w:author="Gregory Bieger" w:date="2014-11-17T01:58:00Z">
        <w:r w:rsidRPr="00AC4FC2">
          <w:rPr>
            <w:rFonts w:ascii="Times New Roman" w:hAnsi="Times New Roman" w:cs="Times New Roman"/>
          </w:rPr>
          <w:t>,</w:t>
        </w:r>
      </w:ins>
      <w:ins w:id="289" w:author="Gregory Bieger" w:date="2014-11-17T01:57:00Z">
        <w:r w:rsidRPr="00AC4FC2">
          <w:rPr>
            <w:rFonts w:ascii="Times New Roman" w:hAnsi="Times New Roman" w:cs="Times New Roman"/>
          </w:rPr>
          <w:t xml:space="preserve"> the Ebola crisis in West Africa</w:t>
        </w:r>
      </w:ins>
      <w:ins w:id="290" w:author="Gregory Bieger" w:date="2014-11-17T01:58:00Z">
        <w:r w:rsidRPr="00AC4FC2">
          <w:rPr>
            <w:rFonts w:ascii="Times New Roman" w:hAnsi="Times New Roman" w:cs="Times New Roman"/>
          </w:rPr>
          <w:t xml:space="preserve"> is a perfect example. Currently, healthcare organizations </w:t>
        </w:r>
        <w:r w:rsidR="00FF002E" w:rsidRPr="00AC4FC2">
          <w:rPr>
            <w:rFonts w:ascii="Times New Roman" w:hAnsi="Times New Roman" w:cs="Times New Roman"/>
          </w:rPr>
          <w:t xml:space="preserve">and the general public struggle with </w:t>
        </w:r>
      </w:ins>
      <w:ins w:id="291" w:author="Gregory Bieger" w:date="2014-11-17T12:36:00Z">
        <w:r w:rsidR="00FF002E" w:rsidRPr="00AC4FC2">
          <w:rPr>
            <w:rFonts w:ascii="Times New Roman" w:hAnsi="Times New Roman" w:cs="Times New Roman"/>
          </w:rPr>
          <w:t>communication</w:t>
        </w:r>
      </w:ins>
      <w:ins w:id="292" w:author="Gregory Bieger" w:date="2014-11-17T01:58:00Z">
        <w:r w:rsidR="00FF002E" w:rsidRPr="00AC4FC2">
          <w:rPr>
            <w:rFonts w:ascii="Times New Roman" w:hAnsi="Times New Roman" w:cs="Times New Roman"/>
          </w:rPr>
          <w:t xml:space="preserve"> that is cooperative as opposed to antagonistic.</w:t>
        </w:r>
      </w:ins>
      <w:ins w:id="293" w:author="Gregory Bieger" w:date="2014-11-17T12:37:00Z">
        <w:r w:rsidR="00FF002E" w:rsidRPr="00AC4FC2">
          <w:rPr>
            <w:rFonts w:ascii="Times New Roman" w:hAnsi="Times New Roman" w:cs="Times New Roman"/>
          </w:rPr>
          <w:t xml:space="preserve"> Designing a message or a few messages with message design logics could increase the effective communication of both parties. </w:t>
        </w:r>
      </w:ins>
      <w:ins w:id="294" w:author="Gregory Bieger" w:date="2014-11-17T12:54:00Z">
        <w:r w:rsidR="0053793E" w:rsidRPr="00AC4FC2">
          <w:rPr>
            <w:rFonts w:ascii="Times New Roman" w:hAnsi="Times New Roman" w:cs="Times New Roman"/>
          </w:rPr>
          <w:t xml:space="preserve">Below </w:t>
        </w:r>
        <w:proofErr w:type="gramStart"/>
        <w:r w:rsidR="0053793E" w:rsidRPr="00AC4FC2">
          <w:rPr>
            <w:rFonts w:ascii="Times New Roman" w:hAnsi="Times New Roman" w:cs="Times New Roman"/>
          </w:rPr>
          <w:t>is a message released by the World Health Organization (WHO)</w:t>
        </w:r>
        <w:proofErr w:type="gramEnd"/>
        <w:r w:rsidR="0053793E" w:rsidRPr="00AC4FC2">
          <w:rPr>
            <w:rFonts w:ascii="Times New Roman" w:hAnsi="Times New Roman" w:cs="Times New Roman"/>
          </w:rPr>
          <w:t>.</w:t>
        </w:r>
      </w:ins>
    </w:p>
    <w:p w14:paraId="140BE093" w14:textId="5FAA6D9A" w:rsidR="0053793E" w:rsidRPr="00AC4FC2" w:rsidRDefault="0053793E" w:rsidP="00D4006F">
      <w:pPr>
        <w:spacing w:line="480" w:lineRule="auto"/>
        <w:rPr>
          <w:ins w:id="295" w:author="Gregory Bieger" w:date="2014-11-17T12:56:00Z"/>
          <w:rFonts w:ascii="Times New Roman" w:hAnsi="Times New Roman" w:cs="Times New Roman"/>
        </w:rPr>
      </w:pPr>
      <w:ins w:id="296" w:author="Gregory Bieger" w:date="2014-11-17T12:54:00Z">
        <w:r w:rsidRPr="00AC4FC2">
          <w:rPr>
            <w:rFonts w:ascii="Times New Roman" w:hAnsi="Times New Roman" w:cs="Times New Roman"/>
            <w:noProof/>
            <w:rPrChange w:id="297" w:author="Unknown">
              <w:rPr>
                <w:rFonts w:ascii="Helvetica" w:hAnsi="Helvetica" w:cs="Helvetica"/>
                <w:noProof/>
              </w:rPr>
            </w:rPrChange>
          </w:rPr>
          <w:lastRenderedPageBreak/>
          <w:drawing>
            <wp:inline distT="0" distB="0" distL="0" distR="0" wp14:anchorId="296A42C3" wp14:editId="4F2EF829">
              <wp:extent cx="5486400" cy="386575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3865759"/>
                      </a:xfrm>
                      <a:prstGeom prst="rect">
                        <a:avLst/>
                      </a:prstGeom>
                      <a:noFill/>
                      <a:ln>
                        <a:noFill/>
                      </a:ln>
                    </pic:spPr>
                  </pic:pic>
                </a:graphicData>
              </a:graphic>
            </wp:inline>
          </w:drawing>
        </w:r>
      </w:ins>
    </w:p>
    <w:p w14:paraId="7FFBED22" w14:textId="0E056B6C" w:rsidR="0053793E" w:rsidRPr="00AC4FC2" w:rsidRDefault="0053793E" w:rsidP="00D4006F">
      <w:pPr>
        <w:spacing w:line="480" w:lineRule="auto"/>
        <w:rPr>
          <w:ins w:id="298" w:author="Gregory Bieger" w:date="2014-11-17T13:06:00Z"/>
          <w:rFonts w:ascii="Times New Roman" w:hAnsi="Times New Roman" w:cs="Times New Roman"/>
        </w:rPr>
      </w:pPr>
      <w:ins w:id="299" w:author="Gregory Bieger" w:date="2014-11-17T12:56:00Z">
        <w:r w:rsidRPr="00AC4FC2">
          <w:rPr>
            <w:rFonts w:ascii="Times New Roman" w:hAnsi="Times New Roman" w:cs="Times New Roman"/>
          </w:rPr>
          <w:tab/>
          <w:t xml:space="preserve">If Message Design Logics Theory is used to examine this public service announcement from the WHO you can see all three types of messages used, expressive, conventional, and rhetorical. The </w:t>
        </w:r>
      </w:ins>
      <w:ins w:id="300" w:author="Gregory Bieger" w:date="2014-11-17T12:57:00Z">
        <w:r w:rsidRPr="00AC4FC2">
          <w:rPr>
            <w:rFonts w:ascii="Times New Roman" w:hAnsi="Times New Roman" w:cs="Times New Roman"/>
          </w:rPr>
          <w:t xml:space="preserve">images used are basic and reach the largest demographics. Literacy is not </w:t>
        </w:r>
      </w:ins>
      <w:ins w:id="301" w:author="Gregory Bieger" w:date="2014-11-17T12:58:00Z">
        <w:r w:rsidRPr="00AC4FC2">
          <w:rPr>
            <w:rFonts w:ascii="Times New Roman" w:hAnsi="Times New Roman" w:cs="Times New Roman"/>
          </w:rPr>
          <w:t>necessary</w:t>
        </w:r>
      </w:ins>
      <w:ins w:id="302" w:author="Gregory Bieger" w:date="2014-11-17T12:57:00Z">
        <w:r w:rsidRPr="00AC4FC2">
          <w:rPr>
            <w:rFonts w:ascii="Times New Roman" w:hAnsi="Times New Roman" w:cs="Times New Roman"/>
          </w:rPr>
          <w:t xml:space="preserve"> </w:t>
        </w:r>
      </w:ins>
      <w:ins w:id="303" w:author="Gregory Bieger" w:date="2014-11-17T12:58:00Z">
        <w:r w:rsidRPr="00AC4FC2">
          <w:rPr>
            <w:rFonts w:ascii="Times New Roman" w:hAnsi="Times New Roman" w:cs="Times New Roman"/>
          </w:rPr>
          <w:t xml:space="preserve">and the images communicate basic ideas such as “traveling” and “sick.” The flow chart structure also lends </w:t>
        </w:r>
      </w:ins>
      <w:ins w:id="304" w:author="Gregory Bieger" w:date="2014-11-17T12:59:00Z">
        <w:r w:rsidRPr="00AC4FC2">
          <w:rPr>
            <w:rFonts w:ascii="Times New Roman" w:hAnsi="Times New Roman" w:cs="Times New Roman"/>
          </w:rPr>
          <w:t>itself</w:t>
        </w:r>
      </w:ins>
      <w:ins w:id="305" w:author="Gregory Bieger" w:date="2014-11-17T12:58:00Z">
        <w:r w:rsidRPr="00AC4FC2">
          <w:rPr>
            <w:rFonts w:ascii="Times New Roman" w:hAnsi="Times New Roman" w:cs="Times New Roman"/>
          </w:rPr>
          <w:t xml:space="preserve"> </w:t>
        </w:r>
      </w:ins>
      <w:ins w:id="306" w:author="Gregory Bieger" w:date="2014-11-17T12:59:00Z">
        <w:r w:rsidRPr="00AC4FC2">
          <w:rPr>
            <w:rFonts w:ascii="Times New Roman" w:hAnsi="Times New Roman" w:cs="Times New Roman"/>
          </w:rPr>
          <w:t xml:space="preserve">to basic understanding of the message. The text used is also very simple, however it can be classified as </w:t>
        </w:r>
      </w:ins>
      <w:ins w:id="307" w:author="Gregory Bieger" w:date="2014-11-17T13:00:00Z">
        <w:r w:rsidR="00E1285A" w:rsidRPr="00AC4FC2">
          <w:rPr>
            <w:rFonts w:ascii="Times New Roman" w:hAnsi="Times New Roman" w:cs="Times New Roman"/>
          </w:rPr>
          <w:t xml:space="preserve">conventional messaging. </w:t>
        </w:r>
      </w:ins>
      <w:ins w:id="308" w:author="Gregory Bieger" w:date="2014-11-17T13:02:00Z">
        <w:r w:rsidR="00E1285A" w:rsidRPr="00AC4FC2">
          <w:rPr>
            <w:rFonts w:ascii="Times New Roman" w:hAnsi="Times New Roman" w:cs="Times New Roman"/>
          </w:rPr>
          <w:t xml:space="preserve">Messages like “Seek prompt medical attention” are very direct and do not display much social convention, but </w:t>
        </w:r>
      </w:ins>
      <w:ins w:id="309" w:author="Gregory Bieger" w:date="2014-11-17T13:03:00Z">
        <w:r w:rsidR="00E1285A" w:rsidRPr="00AC4FC2">
          <w:rPr>
            <w:rFonts w:ascii="Times New Roman" w:hAnsi="Times New Roman" w:cs="Times New Roman"/>
          </w:rPr>
          <w:t>instead</w:t>
        </w:r>
      </w:ins>
      <w:ins w:id="310" w:author="Gregory Bieger" w:date="2014-11-17T13:02:00Z">
        <w:r w:rsidR="00E1285A" w:rsidRPr="00AC4FC2">
          <w:rPr>
            <w:rFonts w:ascii="Times New Roman" w:hAnsi="Times New Roman" w:cs="Times New Roman"/>
          </w:rPr>
          <w:t xml:space="preserve"> show expressive construction. Other messages, like </w:t>
        </w:r>
      </w:ins>
      <w:ins w:id="311" w:author="Gregory Bieger" w:date="2014-11-17T13:03:00Z">
        <w:r w:rsidR="00E1285A" w:rsidRPr="00AC4FC2">
          <w:rPr>
            <w:rFonts w:ascii="Times New Roman" w:hAnsi="Times New Roman" w:cs="Times New Roman"/>
          </w:rPr>
          <w:t>the man wearing the tie and carrying luggage</w:t>
        </w:r>
      </w:ins>
      <w:ins w:id="312" w:author="Gregory Bieger" w:date="2014-11-17T13:04:00Z">
        <w:r w:rsidR="00E1285A" w:rsidRPr="00AC4FC2">
          <w:rPr>
            <w:rFonts w:ascii="Times New Roman" w:hAnsi="Times New Roman" w:cs="Times New Roman"/>
          </w:rPr>
          <w:t>,</w:t>
        </w:r>
      </w:ins>
      <w:ins w:id="313" w:author="Gregory Bieger" w:date="2014-11-17T13:03:00Z">
        <w:r w:rsidR="00E1285A" w:rsidRPr="00AC4FC2">
          <w:rPr>
            <w:rFonts w:ascii="Times New Roman" w:hAnsi="Times New Roman" w:cs="Times New Roman"/>
          </w:rPr>
          <w:t xml:space="preserve"> do show some </w:t>
        </w:r>
      </w:ins>
      <w:ins w:id="314" w:author="Gregory Bieger" w:date="2014-11-17T13:04:00Z">
        <w:r w:rsidR="00E1285A" w:rsidRPr="00AC4FC2">
          <w:rPr>
            <w:rFonts w:ascii="Times New Roman" w:hAnsi="Times New Roman" w:cs="Times New Roman"/>
          </w:rPr>
          <w:t xml:space="preserve">awareness of social convention. In this case the fact that many travelers travel for </w:t>
        </w:r>
      </w:ins>
      <w:ins w:id="315" w:author="Gregory Bieger" w:date="2014-11-17T13:05:00Z">
        <w:r w:rsidR="00E1285A" w:rsidRPr="00AC4FC2">
          <w:rPr>
            <w:rFonts w:ascii="Times New Roman" w:hAnsi="Times New Roman" w:cs="Times New Roman"/>
          </w:rPr>
          <w:t>business</w:t>
        </w:r>
      </w:ins>
      <w:ins w:id="316" w:author="Gregory Bieger" w:date="2014-11-17T13:04:00Z">
        <w:r w:rsidR="00E1285A" w:rsidRPr="00AC4FC2">
          <w:rPr>
            <w:rFonts w:ascii="Times New Roman" w:hAnsi="Times New Roman" w:cs="Times New Roman"/>
          </w:rPr>
          <w:t>.</w:t>
        </w:r>
      </w:ins>
      <w:ins w:id="317" w:author="Gregory Bieger" w:date="2014-11-17T13:05:00Z">
        <w:r w:rsidR="00E1285A" w:rsidRPr="00AC4FC2">
          <w:rPr>
            <w:rFonts w:ascii="Times New Roman" w:hAnsi="Times New Roman" w:cs="Times New Roman"/>
          </w:rPr>
          <w:t xml:space="preserve"> The message, while recognizing that some travelers are doing so for business, </w:t>
        </w:r>
        <w:r w:rsidR="00E1285A" w:rsidRPr="00AC4FC2">
          <w:rPr>
            <w:rFonts w:ascii="Times New Roman" w:hAnsi="Times New Roman" w:cs="Times New Roman"/>
          </w:rPr>
          <w:lastRenderedPageBreak/>
          <w:t xml:space="preserve">says that </w:t>
        </w:r>
      </w:ins>
      <w:ins w:id="318" w:author="Gregory Bieger" w:date="2014-11-17T13:06:00Z">
        <w:r w:rsidR="00E1285A" w:rsidRPr="00AC4FC2">
          <w:rPr>
            <w:rFonts w:ascii="Times New Roman" w:hAnsi="Times New Roman" w:cs="Times New Roman"/>
          </w:rPr>
          <w:t>Ebola can still infect you</w:t>
        </w:r>
      </w:ins>
      <w:ins w:id="319" w:author="Gregory Bieger" w:date="2014-11-17T13:05:00Z">
        <w:r w:rsidR="00E1285A" w:rsidRPr="00AC4FC2">
          <w:rPr>
            <w:rFonts w:ascii="Times New Roman" w:hAnsi="Times New Roman" w:cs="Times New Roman"/>
          </w:rPr>
          <w:t xml:space="preserve">. </w:t>
        </w:r>
      </w:ins>
      <w:ins w:id="320" w:author="Gregory Bieger" w:date="2014-11-17T13:06:00Z">
        <w:r w:rsidR="00E1285A" w:rsidRPr="00AC4FC2">
          <w:rPr>
            <w:rFonts w:ascii="Times New Roman" w:hAnsi="Times New Roman" w:cs="Times New Roman"/>
          </w:rPr>
          <w:t>It recognizes the belief that Ebola is a “poor peoples’ disease” but break</w:t>
        </w:r>
        <w:r w:rsidR="00A51850" w:rsidRPr="00AC4FC2">
          <w:rPr>
            <w:rFonts w:ascii="Times New Roman" w:hAnsi="Times New Roman" w:cs="Times New Roman"/>
          </w:rPr>
          <w:t xml:space="preserve">s down </w:t>
        </w:r>
      </w:ins>
      <w:ins w:id="321" w:author="Gregory Bieger" w:date="2014-11-18T15:38:00Z">
        <w:r w:rsidR="00A51850" w:rsidRPr="00AC4FC2">
          <w:rPr>
            <w:rFonts w:ascii="Times New Roman" w:hAnsi="Times New Roman" w:cs="Times New Roman"/>
          </w:rPr>
          <w:t>that</w:t>
        </w:r>
      </w:ins>
      <w:ins w:id="322" w:author="Gregory Bieger" w:date="2014-11-17T13:06:00Z">
        <w:r w:rsidR="00A51850" w:rsidRPr="00AC4FC2">
          <w:rPr>
            <w:rFonts w:ascii="Times New Roman" w:hAnsi="Times New Roman" w:cs="Times New Roman"/>
          </w:rPr>
          <w:t xml:space="preserve"> </w:t>
        </w:r>
      </w:ins>
      <w:ins w:id="323" w:author="Gregory Bieger" w:date="2014-11-18T15:38:00Z">
        <w:r w:rsidR="00A51850" w:rsidRPr="00AC4FC2">
          <w:rPr>
            <w:rFonts w:ascii="Times New Roman" w:hAnsi="Times New Roman" w:cs="Times New Roman"/>
          </w:rPr>
          <w:t>belief with the image</w:t>
        </w:r>
      </w:ins>
      <w:ins w:id="324" w:author="Gregory Bieger" w:date="2014-11-18T15:39:00Z">
        <w:r w:rsidR="00A51850" w:rsidRPr="00AC4FC2">
          <w:rPr>
            <w:rFonts w:ascii="Times New Roman" w:hAnsi="Times New Roman" w:cs="Times New Roman"/>
          </w:rPr>
          <w:t xml:space="preserve"> of a suit</w:t>
        </w:r>
      </w:ins>
      <w:ins w:id="325" w:author="Gregory Bieger" w:date="2014-11-17T13:06:00Z">
        <w:r w:rsidR="00E1285A" w:rsidRPr="00AC4FC2">
          <w:rPr>
            <w:rFonts w:ascii="Times New Roman" w:hAnsi="Times New Roman" w:cs="Times New Roman"/>
          </w:rPr>
          <w:t>.</w:t>
        </w:r>
      </w:ins>
    </w:p>
    <w:p w14:paraId="5F39AB04" w14:textId="6E95BE27" w:rsidR="00E1285A" w:rsidRPr="00AC4FC2" w:rsidRDefault="00E1285A" w:rsidP="003F1E83">
      <w:pPr>
        <w:spacing w:line="480" w:lineRule="auto"/>
        <w:rPr>
          <w:ins w:id="326" w:author="Gregory Bieger" w:date="2014-11-17T13:12:00Z"/>
          <w:rFonts w:ascii="Times New Roman" w:hAnsi="Times New Roman" w:cs="Times New Roman"/>
        </w:rPr>
      </w:pPr>
      <w:ins w:id="327" w:author="Gregory Bieger" w:date="2014-11-17T13:07:00Z">
        <w:r w:rsidRPr="00AC4FC2">
          <w:rPr>
            <w:rFonts w:ascii="Times New Roman" w:hAnsi="Times New Roman" w:cs="Times New Roman"/>
          </w:rPr>
          <w:tab/>
          <w:t xml:space="preserve">The message above does not show much Rhetorical design. There is very little back and forth communication between the sender, the WHO, and the receiver, the traveler. </w:t>
        </w:r>
      </w:ins>
      <w:ins w:id="328" w:author="Gregory Bieger" w:date="2014-11-17T13:08:00Z">
        <w:r w:rsidRPr="00AC4FC2">
          <w:rPr>
            <w:rFonts w:ascii="Times New Roman" w:hAnsi="Times New Roman" w:cs="Times New Roman"/>
          </w:rPr>
          <w:t xml:space="preserve">It brings into question the effectiveness of the message as a whole. As mentioned earlier in the paper rhetorical message design is the most effective form of the three. </w:t>
        </w:r>
      </w:ins>
      <w:ins w:id="329" w:author="Gregory Bieger" w:date="2014-11-17T13:09:00Z">
        <w:r w:rsidRPr="00AC4FC2">
          <w:rPr>
            <w:rFonts w:ascii="Times New Roman" w:hAnsi="Times New Roman" w:cs="Times New Roman"/>
          </w:rPr>
          <w:t xml:space="preserve">Perhaps adding another piece to this message would be beneficial in </w:t>
        </w:r>
      </w:ins>
      <w:ins w:id="330" w:author="Gregory Bieger" w:date="2014-11-17T13:10:00Z">
        <w:r w:rsidRPr="00AC4FC2">
          <w:rPr>
            <w:rFonts w:ascii="Times New Roman" w:hAnsi="Times New Roman" w:cs="Times New Roman"/>
          </w:rPr>
          <w:t>solidifying</w:t>
        </w:r>
      </w:ins>
      <w:ins w:id="331" w:author="Gregory Bieger" w:date="2014-11-17T13:09:00Z">
        <w:r w:rsidRPr="00AC4FC2">
          <w:rPr>
            <w:rFonts w:ascii="Times New Roman" w:hAnsi="Times New Roman" w:cs="Times New Roman"/>
          </w:rPr>
          <w:t xml:space="preserve"> the communication between the healthcare workers and the general public. </w:t>
        </w:r>
      </w:ins>
      <w:ins w:id="332" w:author="Gregory Bieger" w:date="2014-11-17T13:10:00Z">
        <w:r w:rsidRPr="00AC4FC2">
          <w:rPr>
            <w:rFonts w:ascii="Times New Roman" w:hAnsi="Times New Roman" w:cs="Times New Roman"/>
          </w:rPr>
          <w:t xml:space="preserve">Adding blurb such as “Protect you and your loved ones, help stop Ebola” could entice some receivers to understand that the actions taken in stopping Ebola could help </w:t>
        </w:r>
      </w:ins>
      <w:ins w:id="333" w:author="Gregory Bieger" w:date="2014-11-17T13:11:00Z">
        <w:r w:rsidRPr="00AC4FC2">
          <w:rPr>
            <w:rFonts w:ascii="Times New Roman" w:hAnsi="Times New Roman" w:cs="Times New Roman"/>
          </w:rPr>
          <w:t>themselves</w:t>
        </w:r>
      </w:ins>
      <w:ins w:id="334" w:author="Gregory Bieger" w:date="2014-11-17T13:10:00Z">
        <w:r w:rsidRPr="00AC4FC2">
          <w:rPr>
            <w:rFonts w:ascii="Times New Roman" w:hAnsi="Times New Roman" w:cs="Times New Roman"/>
          </w:rPr>
          <w:t xml:space="preserve"> </w:t>
        </w:r>
      </w:ins>
      <w:ins w:id="335" w:author="Gregory Bieger" w:date="2014-11-17T13:11:00Z">
        <w:r w:rsidRPr="00AC4FC2">
          <w:rPr>
            <w:rFonts w:ascii="Times New Roman" w:hAnsi="Times New Roman" w:cs="Times New Roman"/>
          </w:rPr>
          <w:t xml:space="preserve">and their family as opposed to an unknown public. Much like the </w:t>
        </w:r>
        <w:r w:rsidR="003F1E83" w:rsidRPr="00AC4FC2">
          <w:rPr>
            <w:rFonts w:ascii="Times New Roman" w:hAnsi="Times New Roman" w:cs="Times New Roman"/>
          </w:rPr>
          <w:t>example earlier in the paper where the child asks his mother for a dog, this message would demonstrate kn</w:t>
        </w:r>
        <w:r w:rsidR="00A51850" w:rsidRPr="00AC4FC2">
          <w:rPr>
            <w:rFonts w:ascii="Times New Roman" w:hAnsi="Times New Roman" w:cs="Times New Roman"/>
          </w:rPr>
          <w:t>owl</w:t>
        </w:r>
        <w:r w:rsidR="003F1E83" w:rsidRPr="00AC4FC2">
          <w:rPr>
            <w:rFonts w:ascii="Times New Roman" w:hAnsi="Times New Roman" w:cs="Times New Roman"/>
          </w:rPr>
          <w:t>edge of the receiver’s values.</w:t>
        </w:r>
      </w:ins>
    </w:p>
    <w:p w14:paraId="5403AE82" w14:textId="5D8B05C6" w:rsidR="000167FE" w:rsidRPr="00AC4FC2" w:rsidDel="003F1E83" w:rsidRDefault="003F1E83">
      <w:pPr>
        <w:spacing w:line="480" w:lineRule="auto"/>
        <w:rPr>
          <w:del w:id="336" w:author="Gregory Bieger" w:date="2014-11-17T13:13:00Z"/>
          <w:rFonts w:ascii="Times New Roman" w:hAnsi="Times New Roman" w:cs="Times New Roman"/>
        </w:rPr>
      </w:pPr>
      <w:ins w:id="337" w:author="Gregory Bieger" w:date="2014-11-17T13:12:00Z">
        <w:r w:rsidRPr="00AC4FC2">
          <w:rPr>
            <w:rFonts w:ascii="Times New Roman" w:hAnsi="Times New Roman" w:cs="Times New Roman"/>
          </w:rPr>
          <w:tab/>
        </w:r>
      </w:ins>
      <w:ins w:id="338" w:author="Gregory Bieger" w:date="2014-11-18T15:40:00Z">
        <w:r w:rsidR="005370FE" w:rsidRPr="00AC4FC2">
          <w:rPr>
            <w:rFonts w:ascii="Times New Roman" w:hAnsi="Times New Roman" w:cs="Times New Roman"/>
          </w:rPr>
          <w:t xml:space="preserve">This is just one example of how </w:t>
        </w:r>
      </w:ins>
      <w:ins w:id="339" w:author="Gregory Bieger" w:date="2014-11-17T13:12:00Z">
        <w:r w:rsidR="005370FE" w:rsidRPr="00AC4FC2">
          <w:rPr>
            <w:rFonts w:ascii="Times New Roman" w:hAnsi="Times New Roman" w:cs="Times New Roman"/>
          </w:rPr>
          <w:t>m</w:t>
        </w:r>
        <w:r w:rsidRPr="00AC4FC2">
          <w:rPr>
            <w:rFonts w:ascii="Times New Roman" w:hAnsi="Times New Roman" w:cs="Times New Roman"/>
          </w:rPr>
          <w:t>essage design logics theory is extraordinarily useful in everyday life. It has been shown to have positive implications for work relationships when rhetorical message designs are used (Peterson &amp; Albrecht, 1996). Messages viewed as positive in medical diagnosis disclosures often use conventional or rhetorical message designs (</w:t>
        </w:r>
        <w:proofErr w:type="spellStart"/>
        <w:r w:rsidRPr="00AC4FC2">
          <w:rPr>
            <w:rFonts w:ascii="Times New Roman" w:hAnsi="Times New Roman" w:cs="Times New Roman"/>
          </w:rPr>
          <w:t>Caughlin</w:t>
        </w:r>
        <w:proofErr w:type="spellEnd"/>
        <w:r w:rsidRPr="00AC4FC2">
          <w:rPr>
            <w:rFonts w:ascii="Times New Roman" w:hAnsi="Times New Roman" w:cs="Times New Roman"/>
          </w:rPr>
          <w:t xml:space="preserve"> et al., 2008; Scott et al. 2013) Academic administrators could use this theory to better understand why certain students may have a stronger attraction to certain material or certain classes, depending on what type of message constructs the professor teaching the class is using. The theory could also be used in political persuasion and diplomatic relations</w:t>
        </w:r>
      </w:ins>
      <w:ins w:id="340" w:author="Gregory Bieger" w:date="2014-11-18T15:41:00Z">
        <w:r w:rsidR="005370FE" w:rsidRPr="00AC4FC2">
          <w:rPr>
            <w:rFonts w:ascii="Times New Roman" w:hAnsi="Times New Roman" w:cs="Times New Roman"/>
          </w:rPr>
          <w:t xml:space="preserve"> and public health communication</w:t>
        </w:r>
      </w:ins>
      <w:ins w:id="341" w:author="Gregory Bieger" w:date="2014-11-17T13:12:00Z">
        <w:r w:rsidRPr="00AC4FC2">
          <w:rPr>
            <w:rFonts w:ascii="Times New Roman" w:hAnsi="Times New Roman" w:cs="Times New Roman"/>
          </w:rPr>
          <w:t>. It explains, describes, and predicts behavior</w:t>
        </w:r>
      </w:ins>
      <w:ins w:id="342" w:author="Gregory Bieger" w:date="2014-11-18T15:41:00Z">
        <w:r w:rsidR="005370FE" w:rsidRPr="00AC4FC2">
          <w:rPr>
            <w:rFonts w:ascii="Times New Roman" w:hAnsi="Times New Roman" w:cs="Times New Roman"/>
          </w:rPr>
          <w:t xml:space="preserve"> extremely</w:t>
        </w:r>
      </w:ins>
      <w:ins w:id="343" w:author="Gregory Bieger" w:date="2014-11-17T13:12:00Z">
        <w:r w:rsidRPr="00AC4FC2">
          <w:rPr>
            <w:rFonts w:ascii="Times New Roman" w:hAnsi="Times New Roman" w:cs="Times New Roman"/>
          </w:rPr>
          <w:t xml:space="preserve"> well.</w:t>
        </w:r>
      </w:ins>
    </w:p>
    <w:p w14:paraId="3CF4E49A" w14:textId="19F2CE60" w:rsidR="00A77F20" w:rsidRPr="00AC4FC2" w:rsidRDefault="00A77F20">
      <w:pPr>
        <w:spacing w:line="480" w:lineRule="auto"/>
        <w:rPr>
          <w:rFonts w:ascii="Times New Roman" w:hAnsi="Times New Roman" w:cs="Times New Roman"/>
        </w:rPr>
        <w:pPrChange w:id="344" w:author="Gregory Bieger" w:date="2014-11-17T13:14:00Z">
          <w:pPr/>
        </w:pPrChange>
      </w:pPr>
      <w:r w:rsidRPr="00AC4FC2">
        <w:rPr>
          <w:rFonts w:ascii="Times New Roman" w:hAnsi="Times New Roman" w:cs="Times New Roman"/>
        </w:rPr>
        <w:br w:type="page"/>
      </w:r>
    </w:p>
    <w:p w14:paraId="11E2EA8A" w14:textId="3FB0B429" w:rsidR="00F618FC" w:rsidRPr="00AC4FC2" w:rsidRDefault="00F618FC" w:rsidP="00F618FC">
      <w:pPr>
        <w:widowControl w:val="0"/>
        <w:autoSpaceDE w:val="0"/>
        <w:autoSpaceDN w:val="0"/>
        <w:adjustRightInd w:val="0"/>
        <w:spacing w:line="480" w:lineRule="auto"/>
        <w:jc w:val="center"/>
        <w:rPr>
          <w:rFonts w:ascii="Times New Roman" w:hAnsi="Times New Roman" w:cs="Times New Roman"/>
        </w:rPr>
      </w:pPr>
      <w:r w:rsidRPr="00AC4FC2">
        <w:rPr>
          <w:rFonts w:ascii="Times New Roman" w:hAnsi="Times New Roman" w:cs="Times New Roman"/>
        </w:rPr>
        <w:lastRenderedPageBreak/>
        <w:t>References</w:t>
      </w:r>
    </w:p>
    <w:p w14:paraId="494C791D" w14:textId="36EC8DD8" w:rsidR="00F618FC" w:rsidRPr="00AC4FC2" w:rsidRDefault="00F618FC" w:rsidP="00F618FC">
      <w:pPr>
        <w:spacing w:line="480" w:lineRule="auto"/>
        <w:rPr>
          <w:rFonts w:ascii="Times New Roman" w:hAnsi="Times New Roman" w:cs="Times New Roman"/>
        </w:rPr>
      </w:pPr>
      <w:r w:rsidRPr="00AC4FC2">
        <w:rPr>
          <w:rFonts w:ascii="Times New Roman" w:hAnsi="Times New Roman" w:cs="Times New Roman"/>
        </w:rPr>
        <w:t xml:space="preserve">Albrecht, T. L., &amp; Halsey, J. (1992). </w:t>
      </w:r>
      <w:proofErr w:type="gramStart"/>
      <w:r w:rsidRPr="00AC4FC2">
        <w:rPr>
          <w:rFonts w:ascii="Times New Roman" w:hAnsi="Times New Roman" w:cs="Times New Roman"/>
        </w:rPr>
        <w:t xml:space="preserve">Mutual </w:t>
      </w:r>
      <w:ins w:id="345" w:author="Deanna Womack" w:date="2014-11-15T20:47:00Z">
        <w:r w:rsidR="002E3728" w:rsidRPr="00AC4FC2">
          <w:rPr>
            <w:rFonts w:ascii="Times New Roman" w:hAnsi="Times New Roman" w:cs="Times New Roman"/>
          </w:rPr>
          <w:t>s</w:t>
        </w:r>
      </w:ins>
      <w:r w:rsidRPr="00AC4FC2">
        <w:rPr>
          <w:rFonts w:ascii="Times New Roman" w:hAnsi="Times New Roman" w:cs="Times New Roman"/>
        </w:rPr>
        <w:t xml:space="preserve">upport in </w:t>
      </w:r>
      <w:ins w:id="346" w:author="Deanna Womack" w:date="2014-11-15T20:47:00Z">
        <w:r w:rsidR="002E3728" w:rsidRPr="00AC4FC2">
          <w:rPr>
            <w:rFonts w:ascii="Times New Roman" w:hAnsi="Times New Roman" w:cs="Times New Roman"/>
          </w:rPr>
          <w:t>m</w:t>
        </w:r>
      </w:ins>
      <w:r w:rsidRPr="00AC4FC2">
        <w:rPr>
          <w:rFonts w:ascii="Times New Roman" w:hAnsi="Times New Roman" w:cs="Times New Roman"/>
        </w:rPr>
        <w:t>ixed-</w:t>
      </w:r>
      <w:ins w:id="347" w:author="Deanna Womack" w:date="2014-11-15T20:47:00Z">
        <w:r w:rsidR="002E3728" w:rsidRPr="00AC4FC2">
          <w:rPr>
            <w:rFonts w:ascii="Times New Roman" w:hAnsi="Times New Roman" w:cs="Times New Roman"/>
          </w:rPr>
          <w:t>s</w:t>
        </w:r>
      </w:ins>
      <w:r w:rsidRPr="00AC4FC2">
        <w:rPr>
          <w:rFonts w:ascii="Times New Roman" w:hAnsi="Times New Roman" w:cs="Times New Roman"/>
        </w:rPr>
        <w:t xml:space="preserve">tatus </w:t>
      </w:r>
      <w:ins w:id="348" w:author="Deanna Womack" w:date="2014-11-15T20:47:00Z">
        <w:r w:rsidR="002E3728" w:rsidRPr="00AC4FC2">
          <w:rPr>
            <w:rFonts w:ascii="Times New Roman" w:hAnsi="Times New Roman" w:cs="Times New Roman"/>
          </w:rPr>
          <w:t>r</w:t>
        </w:r>
      </w:ins>
      <w:r w:rsidRPr="00AC4FC2">
        <w:rPr>
          <w:rFonts w:ascii="Times New Roman" w:hAnsi="Times New Roman" w:cs="Times New Roman"/>
        </w:rPr>
        <w:t>elationships.</w:t>
      </w:r>
      <w:proofErr w:type="gramEnd"/>
      <w:r w:rsidRPr="00AC4FC2">
        <w:rPr>
          <w:rFonts w:ascii="Times New Roman" w:hAnsi="Times New Roman" w:cs="Times New Roman"/>
        </w:rPr>
        <w:t xml:space="preserve"> </w:t>
      </w:r>
      <w:r w:rsidRPr="00AC4FC2">
        <w:rPr>
          <w:rFonts w:ascii="Times New Roman" w:hAnsi="Times New Roman" w:cs="Times New Roman"/>
        </w:rPr>
        <w:tab/>
      </w:r>
      <w:proofErr w:type="gramStart"/>
      <w:r w:rsidRPr="00AC4FC2">
        <w:rPr>
          <w:rFonts w:ascii="Times New Roman" w:hAnsi="Times New Roman" w:cs="Times New Roman"/>
          <w:i/>
          <w:iCs/>
        </w:rPr>
        <w:t>Journal of Social and Personal Relationships,</w:t>
      </w:r>
      <w:r w:rsidRPr="00AC4FC2">
        <w:rPr>
          <w:rFonts w:ascii="Times New Roman" w:hAnsi="Times New Roman" w:cs="Times New Roman"/>
        </w:rPr>
        <w:t xml:space="preserve"> </w:t>
      </w:r>
      <w:r w:rsidRPr="00AC4FC2">
        <w:rPr>
          <w:rFonts w:ascii="Times New Roman" w:hAnsi="Times New Roman" w:cs="Times New Roman"/>
          <w:i/>
          <w:iCs/>
        </w:rPr>
        <w:t>9</w:t>
      </w:r>
      <w:r w:rsidRPr="00AC4FC2">
        <w:rPr>
          <w:rFonts w:ascii="Times New Roman" w:hAnsi="Times New Roman" w:cs="Times New Roman"/>
        </w:rPr>
        <w:t>, 237-252.</w:t>
      </w:r>
      <w:proofErr w:type="gramEnd"/>
      <w:r w:rsidRPr="00AC4FC2">
        <w:rPr>
          <w:rFonts w:ascii="Times New Roman" w:hAnsi="Times New Roman" w:cs="Times New Roman"/>
        </w:rPr>
        <w:t xml:space="preserve"> </w:t>
      </w:r>
      <w:proofErr w:type="spellStart"/>
      <w:proofErr w:type="gramStart"/>
      <w:r w:rsidRPr="00AC4FC2">
        <w:rPr>
          <w:rFonts w:ascii="Times New Roman" w:hAnsi="Times New Roman" w:cs="Times New Roman"/>
        </w:rPr>
        <w:t>doi</w:t>
      </w:r>
      <w:proofErr w:type="spellEnd"/>
      <w:proofErr w:type="gramEnd"/>
      <w:r w:rsidRPr="00AC4FC2">
        <w:rPr>
          <w:rFonts w:ascii="Times New Roman" w:hAnsi="Times New Roman" w:cs="Times New Roman"/>
        </w:rPr>
        <w:t xml:space="preserve">: </w:t>
      </w:r>
      <w:r w:rsidRPr="00AC4FC2">
        <w:rPr>
          <w:rFonts w:ascii="Times New Roman" w:hAnsi="Times New Roman" w:cs="Times New Roman"/>
        </w:rPr>
        <w:tab/>
        <w:t>10.1177/0265407592092005</w:t>
      </w:r>
    </w:p>
    <w:p w14:paraId="15CF243B" w14:textId="2C0A7AC0" w:rsidR="00F618FC" w:rsidRPr="00AC4FC2" w:rsidRDefault="00F618FC" w:rsidP="00F618FC">
      <w:pPr>
        <w:widowControl w:val="0"/>
        <w:autoSpaceDE w:val="0"/>
        <w:autoSpaceDN w:val="0"/>
        <w:adjustRightInd w:val="0"/>
        <w:spacing w:line="480" w:lineRule="auto"/>
        <w:rPr>
          <w:rFonts w:ascii="Times New Roman" w:hAnsi="Times New Roman" w:cs="Times New Roman"/>
        </w:rPr>
      </w:pPr>
      <w:proofErr w:type="spellStart"/>
      <w:r w:rsidRPr="00AC4FC2">
        <w:rPr>
          <w:rFonts w:ascii="Times New Roman" w:hAnsi="Times New Roman" w:cs="Times New Roman"/>
        </w:rPr>
        <w:t>Caughlin</w:t>
      </w:r>
      <w:proofErr w:type="spellEnd"/>
      <w:r w:rsidRPr="00AC4FC2">
        <w:rPr>
          <w:rFonts w:ascii="Times New Roman" w:hAnsi="Times New Roman" w:cs="Times New Roman"/>
        </w:rPr>
        <w:t xml:space="preserve">, J. P., </w:t>
      </w:r>
      <w:proofErr w:type="spellStart"/>
      <w:r w:rsidRPr="00AC4FC2">
        <w:rPr>
          <w:rFonts w:ascii="Times New Roman" w:hAnsi="Times New Roman" w:cs="Times New Roman"/>
        </w:rPr>
        <w:t>Brashers</w:t>
      </w:r>
      <w:proofErr w:type="spellEnd"/>
      <w:r w:rsidRPr="00AC4FC2">
        <w:rPr>
          <w:rFonts w:ascii="Times New Roman" w:hAnsi="Times New Roman" w:cs="Times New Roman"/>
        </w:rPr>
        <w:t xml:space="preserve">, D. E., Ramey, M. E., </w:t>
      </w:r>
      <w:proofErr w:type="spellStart"/>
      <w:r w:rsidRPr="00AC4FC2">
        <w:rPr>
          <w:rFonts w:ascii="Times New Roman" w:hAnsi="Times New Roman" w:cs="Times New Roman"/>
        </w:rPr>
        <w:t>Kosenko</w:t>
      </w:r>
      <w:proofErr w:type="spellEnd"/>
      <w:r w:rsidRPr="00AC4FC2">
        <w:rPr>
          <w:rFonts w:ascii="Times New Roman" w:hAnsi="Times New Roman" w:cs="Times New Roman"/>
        </w:rPr>
        <w:t>, K. A., Donovan-</w:t>
      </w:r>
      <w:proofErr w:type="spellStart"/>
      <w:r w:rsidRPr="00AC4FC2">
        <w:rPr>
          <w:rFonts w:ascii="Times New Roman" w:hAnsi="Times New Roman" w:cs="Times New Roman"/>
        </w:rPr>
        <w:t>Kicken</w:t>
      </w:r>
      <w:proofErr w:type="spellEnd"/>
      <w:r w:rsidRPr="00AC4FC2">
        <w:rPr>
          <w:rFonts w:ascii="Times New Roman" w:hAnsi="Times New Roman" w:cs="Times New Roman"/>
        </w:rPr>
        <w:t xml:space="preserve">, E., &amp; </w:t>
      </w:r>
      <w:r w:rsidRPr="00AC4FC2">
        <w:rPr>
          <w:rFonts w:ascii="Times New Roman" w:hAnsi="Times New Roman" w:cs="Times New Roman"/>
        </w:rPr>
        <w:tab/>
      </w:r>
      <w:proofErr w:type="spellStart"/>
      <w:r w:rsidRPr="00AC4FC2">
        <w:rPr>
          <w:rFonts w:ascii="Times New Roman" w:hAnsi="Times New Roman" w:cs="Times New Roman"/>
        </w:rPr>
        <w:t>Bute</w:t>
      </w:r>
      <w:proofErr w:type="spellEnd"/>
      <w:r w:rsidRPr="00AC4FC2">
        <w:rPr>
          <w:rFonts w:ascii="Times New Roman" w:hAnsi="Times New Roman" w:cs="Times New Roman"/>
        </w:rPr>
        <w:t xml:space="preserve">, J. J. (2008). The message design logics of responses to HIV disclosures. </w:t>
      </w:r>
      <w:r w:rsidRPr="00AC4FC2">
        <w:rPr>
          <w:rFonts w:ascii="Times New Roman" w:hAnsi="Times New Roman" w:cs="Times New Roman"/>
        </w:rPr>
        <w:tab/>
      </w:r>
      <w:proofErr w:type="gramStart"/>
      <w:r w:rsidRPr="00AC4FC2">
        <w:rPr>
          <w:rFonts w:ascii="Times New Roman" w:hAnsi="Times New Roman" w:cs="Times New Roman"/>
          <w:i/>
          <w:iCs/>
        </w:rPr>
        <w:t>Human Communication Research,</w:t>
      </w:r>
      <w:r w:rsidRPr="00AC4FC2">
        <w:rPr>
          <w:rFonts w:ascii="Times New Roman" w:hAnsi="Times New Roman" w:cs="Times New Roman"/>
        </w:rPr>
        <w:t xml:space="preserve"> </w:t>
      </w:r>
      <w:r w:rsidRPr="00AC4FC2">
        <w:rPr>
          <w:rFonts w:ascii="Times New Roman" w:hAnsi="Times New Roman" w:cs="Times New Roman"/>
          <w:i/>
          <w:iCs/>
        </w:rPr>
        <w:t>34</w:t>
      </w:r>
      <w:r w:rsidRPr="00AC4FC2">
        <w:rPr>
          <w:rFonts w:ascii="Times New Roman" w:hAnsi="Times New Roman" w:cs="Times New Roman"/>
        </w:rPr>
        <w:t>, 655-684.</w:t>
      </w:r>
      <w:proofErr w:type="gramEnd"/>
    </w:p>
    <w:p w14:paraId="46ADA4FA" w14:textId="70A88F5F" w:rsidR="00F618FC" w:rsidRPr="00AC4FC2" w:rsidRDefault="00F618FC" w:rsidP="00CD4D0B">
      <w:pPr>
        <w:spacing w:line="480" w:lineRule="auto"/>
        <w:ind w:left="720" w:hanging="720"/>
        <w:rPr>
          <w:rFonts w:ascii="Times New Roman" w:hAnsi="Times New Roman" w:cs="Times New Roman"/>
        </w:rPr>
      </w:pPr>
      <w:r w:rsidRPr="00AC4FC2">
        <w:rPr>
          <w:rFonts w:ascii="Times New Roman" w:hAnsi="Times New Roman" w:cs="Times New Roman"/>
        </w:rPr>
        <w:t xml:space="preserve">O'Keefe, B. J. (1988). The </w:t>
      </w:r>
      <w:ins w:id="349" w:author="Deanna Womack" w:date="2014-11-15T20:48:00Z">
        <w:r w:rsidR="002E3728" w:rsidRPr="00AC4FC2">
          <w:rPr>
            <w:rFonts w:ascii="Times New Roman" w:hAnsi="Times New Roman" w:cs="Times New Roman"/>
          </w:rPr>
          <w:t>l</w:t>
        </w:r>
      </w:ins>
      <w:r w:rsidRPr="00AC4FC2">
        <w:rPr>
          <w:rFonts w:ascii="Times New Roman" w:hAnsi="Times New Roman" w:cs="Times New Roman"/>
        </w:rPr>
        <w:t xml:space="preserve">ogic of </w:t>
      </w:r>
      <w:ins w:id="350" w:author="Deanna Womack" w:date="2014-11-15T20:48:00Z">
        <w:r w:rsidR="002E3728" w:rsidRPr="00AC4FC2">
          <w:rPr>
            <w:rFonts w:ascii="Times New Roman" w:hAnsi="Times New Roman" w:cs="Times New Roman"/>
          </w:rPr>
          <w:t>m</w:t>
        </w:r>
      </w:ins>
      <w:r w:rsidRPr="00AC4FC2">
        <w:rPr>
          <w:rFonts w:ascii="Times New Roman" w:hAnsi="Times New Roman" w:cs="Times New Roman"/>
        </w:rPr>
        <w:t xml:space="preserve">essage </w:t>
      </w:r>
      <w:ins w:id="351" w:author="Deanna Womack" w:date="2014-11-15T20:48:00Z">
        <w:r w:rsidR="002E3728" w:rsidRPr="00AC4FC2">
          <w:rPr>
            <w:rFonts w:ascii="Times New Roman" w:hAnsi="Times New Roman" w:cs="Times New Roman"/>
          </w:rPr>
          <w:t>d</w:t>
        </w:r>
      </w:ins>
      <w:r w:rsidRPr="00AC4FC2">
        <w:rPr>
          <w:rFonts w:ascii="Times New Roman" w:hAnsi="Times New Roman" w:cs="Times New Roman"/>
        </w:rPr>
        <w:t xml:space="preserve">esign: Individual </w:t>
      </w:r>
      <w:ins w:id="352" w:author="Deanna Womack" w:date="2014-11-15T20:48:00Z">
        <w:r w:rsidR="002E3728" w:rsidRPr="00AC4FC2">
          <w:rPr>
            <w:rFonts w:ascii="Times New Roman" w:hAnsi="Times New Roman" w:cs="Times New Roman"/>
          </w:rPr>
          <w:t>d</w:t>
        </w:r>
      </w:ins>
      <w:r w:rsidRPr="00AC4FC2">
        <w:rPr>
          <w:rFonts w:ascii="Times New Roman" w:hAnsi="Times New Roman" w:cs="Times New Roman"/>
        </w:rPr>
        <w:t xml:space="preserve">ifferences in </w:t>
      </w:r>
      <w:ins w:id="353" w:author="Deanna Womack" w:date="2014-11-15T20:48:00Z">
        <w:r w:rsidR="002E3728" w:rsidRPr="00AC4FC2">
          <w:rPr>
            <w:rFonts w:ascii="Times New Roman" w:hAnsi="Times New Roman" w:cs="Times New Roman"/>
          </w:rPr>
          <w:t>r</w:t>
        </w:r>
      </w:ins>
      <w:r w:rsidRPr="00AC4FC2">
        <w:rPr>
          <w:rFonts w:ascii="Times New Roman" w:hAnsi="Times New Roman" w:cs="Times New Roman"/>
        </w:rPr>
        <w:t xml:space="preserve">easoning </w:t>
      </w:r>
      <w:r w:rsidRPr="00AC4FC2">
        <w:rPr>
          <w:rFonts w:ascii="Times New Roman" w:hAnsi="Times New Roman" w:cs="Times New Roman"/>
        </w:rPr>
        <w:tab/>
        <w:t xml:space="preserve">about </w:t>
      </w:r>
      <w:ins w:id="354" w:author="Deanna Womack" w:date="2014-11-15T20:48:00Z">
        <w:r w:rsidR="002E3728" w:rsidRPr="00AC4FC2">
          <w:rPr>
            <w:rFonts w:ascii="Times New Roman" w:hAnsi="Times New Roman" w:cs="Times New Roman"/>
          </w:rPr>
          <w:t>c</w:t>
        </w:r>
      </w:ins>
      <w:r w:rsidRPr="00AC4FC2">
        <w:rPr>
          <w:rFonts w:ascii="Times New Roman" w:hAnsi="Times New Roman" w:cs="Times New Roman"/>
        </w:rPr>
        <w:t xml:space="preserve">ommunication. </w:t>
      </w:r>
      <w:r w:rsidRPr="00AC4FC2">
        <w:rPr>
          <w:rFonts w:ascii="Times New Roman" w:hAnsi="Times New Roman" w:cs="Times New Roman"/>
          <w:i/>
        </w:rPr>
        <w:t>Communication Monographs, 55</w:t>
      </w:r>
      <w:r w:rsidRPr="00AC4FC2">
        <w:rPr>
          <w:rFonts w:ascii="Times New Roman" w:hAnsi="Times New Roman" w:cs="Times New Roman"/>
        </w:rPr>
        <w:t>, 80</w:t>
      </w:r>
      <w:ins w:id="355" w:author="Deanna Womack" w:date="2014-11-15T20:51:00Z">
        <w:r w:rsidR="002E3728" w:rsidRPr="00AC4FC2">
          <w:rPr>
            <w:rFonts w:ascii="Times New Roman" w:hAnsi="Times New Roman" w:cs="Times New Roman"/>
          </w:rPr>
          <w:t>-103</w:t>
        </w:r>
      </w:ins>
      <w:r w:rsidRPr="00AC4FC2">
        <w:rPr>
          <w:rFonts w:ascii="Times New Roman" w:hAnsi="Times New Roman" w:cs="Times New Roman"/>
        </w:rPr>
        <w:t>.</w:t>
      </w:r>
    </w:p>
    <w:p w14:paraId="0E9EF7D8" w14:textId="4021217C" w:rsidR="00F618FC" w:rsidRPr="00AC4FC2" w:rsidRDefault="00F618FC" w:rsidP="00CD4D0B">
      <w:pPr>
        <w:spacing w:line="480" w:lineRule="auto"/>
        <w:ind w:left="720" w:hanging="720"/>
        <w:rPr>
          <w:rFonts w:ascii="Times New Roman" w:hAnsi="Times New Roman" w:cs="Times New Roman"/>
        </w:rPr>
      </w:pPr>
      <w:r w:rsidRPr="00AC4FC2">
        <w:rPr>
          <w:rFonts w:ascii="Times New Roman" w:hAnsi="Times New Roman" w:cs="Times New Roman"/>
        </w:rPr>
        <w:t xml:space="preserve">O’Keefe, B.J., </w:t>
      </w:r>
      <w:ins w:id="356" w:author="Deanna Womack" w:date="2014-11-15T20:51:00Z">
        <w:r w:rsidR="002E3728" w:rsidRPr="00AC4FC2">
          <w:rPr>
            <w:rFonts w:ascii="Times New Roman" w:hAnsi="Times New Roman" w:cs="Times New Roman"/>
          </w:rPr>
          <w:t xml:space="preserve">&amp; </w:t>
        </w:r>
      </w:ins>
      <w:r w:rsidRPr="00AC4FC2">
        <w:rPr>
          <w:rFonts w:ascii="Times New Roman" w:hAnsi="Times New Roman" w:cs="Times New Roman"/>
        </w:rPr>
        <w:t xml:space="preserve">Delia, J.G. (1982). </w:t>
      </w:r>
      <w:proofErr w:type="gramStart"/>
      <w:r w:rsidRPr="00AC4FC2">
        <w:rPr>
          <w:rFonts w:ascii="Times New Roman" w:hAnsi="Times New Roman" w:cs="Times New Roman"/>
        </w:rPr>
        <w:t>Impression formation and message production</w:t>
      </w:r>
      <w:ins w:id="357" w:author="Deanna Womack" w:date="2014-11-15T20:52:00Z">
        <w:r w:rsidR="002E3728" w:rsidRPr="00AC4FC2">
          <w:rPr>
            <w:rFonts w:ascii="Times New Roman" w:hAnsi="Times New Roman" w:cs="Times New Roman"/>
          </w:rPr>
          <w:t>.</w:t>
        </w:r>
        <w:proofErr w:type="gramEnd"/>
        <w:r w:rsidR="002E3728" w:rsidRPr="00AC4FC2">
          <w:rPr>
            <w:rFonts w:ascii="Times New Roman" w:hAnsi="Times New Roman" w:cs="Times New Roman"/>
          </w:rPr>
          <w:t xml:space="preserve">  </w:t>
        </w:r>
        <w:proofErr w:type="gramStart"/>
        <w:r w:rsidR="002E3728" w:rsidRPr="00AC4FC2">
          <w:rPr>
            <w:rFonts w:ascii="Times New Roman" w:hAnsi="Times New Roman" w:cs="Times New Roman"/>
          </w:rPr>
          <w:t xml:space="preserve">In </w:t>
        </w:r>
        <w:proofErr w:type="spellStart"/>
        <w:r w:rsidR="002E3728" w:rsidRPr="00AC4FC2">
          <w:rPr>
            <w:rFonts w:ascii="Times New Roman" w:hAnsi="Times New Roman" w:cs="Times New Roman"/>
          </w:rPr>
          <w:t>M.E.Roloff</w:t>
        </w:r>
        <w:proofErr w:type="spellEnd"/>
        <w:r w:rsidR="002E3728" w:rsidRPr="00AC4FC2">
          <w:rPr>
            <w:rFonts w:ascii="Times New Roman" w:hAnsi="Times New Roman" w:cs="Times New Roman"/>
          </w:rPr>
          <w:t xml:space="preserve"> &amp; C.R. Berger (Eds.), </w:t>
        </w:r>
      </w:ins>
      <w:r w:rsidRPr="00AC4FC2">
        <w:rPr>
          <w:rFonts w:ascii="Times New Roman" w:hAnsi="Times New Roman" w:cs="Times New Roman"/>
          <w:i/>
        </w:rPr>
        <w:t xml:space="preserve">Social </w:t>
      </w:r>
      <w:ins w:id="358" w:author="Deanna Womack" w:date="2014-11-15T20:53:00Z">
        <w:r w:rsidR="002E3728" w:rsidRPr="00AC4FC2">
          <w:rPr>
            <w:rFonts w:ascii="Times New Roman" w:hAnsi="Times New Roman" w:cs="Times New Roman"/>
            <w:i/>
          </w:rPr>
          <w:t>c</w:t>
        </w:r>
      </w:ins>
      <w:r w:rsidRPr="00AC4FC2">
        <w:rPr>
          <w:rFonts w:ascii="Times New Roman" w:hAnsi="Times New Roman" w:cs="Times New Roman"/>
          <w:i/>
        </w:rPr>
        <w:t xml:space="preserve">ognition and </w:t>
      </w:r>
      <w:ins w:id="359" w:author="Deanna Womack" w:date="2014-11-15T20:53:00Z">
        <w:r w:rsidR="002E3728" w:rsidRPr="00AC4FC2">
          <w:rPr>
            <w:rFonts w:ascii="Times New Roman" w:hAnsi="Times New Roman" w:cs="Times New Roman"/>
            <w:i/>
          </w:rPr>
          <w:t>c</w:t>
        </w:r>
      </w:ins>
      <w:r w:rsidRPr="00AC4FC2">
        <w:rPr>
          <w:rFonts w:ascii="Times New Roman" w:hAnsi="Times New Roman" w:cs="Times New Roman"/>
          <w:i/>
        </w:rPr>
        <w:t>ommunication</w:t>
      </w:r>
      <w:ins w:id="360" w:author="Deanna Womack" w:date="2014-11-15T20:53:00Z">
        <w:r w:rsidR="002E3728" w:rsidRPr="00AC4FC2">
          <w:rPr>
            <w:rFonts w:ascii="Times New Roman" w:hAnsi="Times New Roman" w:cs="Times New Roman"/>
          </w:rPr>
          <w:t xml:space="preserve"> (pp.</w:t>
        </w:r>
      </w:ins>
      <w:r w:rsidRPr="00AC4FC2">
        <w:rPr>
          <w:rFonts w:ascii="Times New Roman" w:hAnsi="Times New Roman" w:cs="Times New Roman"/>
        </w:rPr>
        <w:t>33-72</w:t>
      </w:r>
      <w:ins w:id="361" w:author="Deanna Womack" w:date="2014-11-15T20:53:00Z">
        <w:r w:rsidR="002E3728" w:rsidRPr="00AC4FC2">
          <w:rPr>
            <w:rFonts w:ascii="Times New Roman" w:hAnsi="Times New Roman" w:cs="Times New Roman"/>
          </w:rPr>
          <w:t>)</w:t>
        </w:r>
      </w:ins>
      <w:r w:rsidRPr="00AC4FC2">
        <w:rPr>
          <w:rFonts w:ascii="Times New Roman" w:hAnsi="Times New Roman" w:cs="Times New Roman"/>
        </w:rPr>
        <w:t>.</w:t>
      </w:r>
      <w:proofErr w:type="gramEnd"/>
      <w:ins w:id="362" w:author="Deanna Womack" w:date="2014-11-15T20:53:00Z">
        <w:r w:rsidR="002E3728" w:rsidRPr="00AC4FC2">
          <w:rPr>
            <w:rFonts w:ascii="Times New Roman" w:hAnsi="Times New Roman" w:cs="Times New Roman"/>
          </w:rPr>
          <w:t xml:space="preserve">  Beverly Hills:  Sage.</w:t>
        </w:r>
      </w:ins>
    </w:p>
    <w:p w14:paraId="0396D7F7" w14:textId="39B24E9C" w:rsidR="00F618FC" w:rsidRPr="00AC4FC2" w:rsidRDefault="00F618FC" w:rsidP="00F618FC">
      <w:pPr>
        <w:spacing w:line="480" w:lineRule="auto"/>
        <w:rPr>
          <w:rFonts w:ascii="Times New Roman" w:hAnsi="Times New Roman" w:cs="Times New Roman"/>
        </w:rPr>
      </w:pPr>
      <w:proofErr w:type="spellStart"/>
      <w:r w:rsidRPr="00AC4FC2">
        <w:rPr>
          <w:rFonts w:ascii="Times New Roman" w:hAnsi="Times New Roman" w:cs="Times New Roman"/>
        </w:rPr>
        <w:t>O'keefe</w:t>
      </w:r>
      <w:proofErr w:type="spellEnd"/>
      <w:r w:rsidRPr="00AC4FC2">
        <w:rPr>
          <w:rFonts w:ascii="Times New Roman" w:hAnsi="Times New Roman" w:cs="Times New Roman"/>
        </w:rPr>
        <w:t>, B. J., &amp; Shepherd, G. J. (1987). The pursuit of multiple objectives in face</w:t>
      </w:r>
      <w:r w:rsidRPr="00AC4FC2">
        <w:rPr>
          <w:rFonts w:ascii="American Typewriter Light" w:eastAsia="MingLiU_HKSCS-ExtB" w:hAnsi="American Typewriter Light" w:cs="American Typewriter Light"/>
          <w:rPrChange w:id="363" w:author="Gregory Bieger" w:date="2014-11-17T13:14:00Z">
            <w:rPr>
              <w:rFonts w:ascii="MingLiU_HKSCS-ExtB" w:eastAsia="MingLiU_HKSCS-ExtB" w:hAnsi="MingLiU_HKSCS-ExtB" w:cs="MingLiU_HKSCS-ExtB"/>
            </w:rPr>
          </w:rPrChange>
        </w:rPr>
        <w:t>‐</w:t>
      </w:r>
      <w:r w:rsidRPr="00AC4FC2">
        <w:rPr>
          <w:rFonts w:ascii="Times New Roman" w:hAnsi="Times New Roman" w:cs="Times New Roman"/>
        </w:rPr>
        <w:t>to</w:t>
      </w:r>
      <w:r w:rsidRPr="00AC4FC2">
        <w:rPr>
          <w:rFonts w:ascii="American Typewriter Light" w:eastAsia="MingLiU_HKSCS-ExtB" w:hAnsi="American Typewriter Light" w:cs="American Typewriter Light"/>
          <w:rPrChange w:id="364" w:author="Gregory Bieger" w:date="2014-11-17T13:14:00Z">
            <w:rPr>
              <w:rFonts w:ascii="MingLiU_HKSCS-ExtB" w:eastAsia="MingLiU_HKSCS-ExtB" w:hAnsi="MingLiU_HKSCS-ExtB" w:cs="MingLiU_HKSCS-ExtB"/>
            </w:rPr>
          </w:rPrChange>
        </w:rPr>
        <w:t>‐</w:t>
      </w:r>
      <w:r w:rsidRPr="00AC4FC2">
        <w:rPr>
          <w:rFonts w:ascii="Times New Roman" w:eastAsia="MingLiU_HKSCS-ExtB" w:hAnsi="Times New Roman" w:cs="Times New Roman"/>
        </w:rPr>
        <w:tab/>
      </w:r>
      <w:r w:rsidRPr="00AC4FC2">
        <w:rPr>
          <w:rFonts w:ascii="Times New Roman" w:hAnsi="Times New Roman" w:cs="Times New Roman"/>
        </w:rPr>
        <w:t xml:space="preserve">face persuasive interactions: Effects of construct differentiation on message </w:t>
      </w:r>
      <w:r w:rsidRPr="00AC4FC2">
        <w:rPr>
          <w:rFonts w:ascii="Times New Roman" w:hAnsi="Times New Roman" w:cs="Times New Roman"/>
        </w:rPr>
        <w:tab/>
        <w:t xml:space="preserve">organization. </w:t>
      </w:r>
      <w:r w:rsidRPr="00AC4FC2">
        <w:rPr>
          <w:rFonts w:ascii="Times New Roman" w:hAnsi="Times New Roman" w:cs="Times New Roman"/>
          <w:i/>
          <w:iCs/>
        </w:rPr>
        <w:t>Communication Monographs,</w:t>
      </w:r>
      <w:r w:rsidRPr="00AC4FC2">
        <w:rPr>
          <w:rFonts w:ascii="Times New Roman" w:hAnsi="Times New Roman" w:cs="Times New Roman"/>
        </w:rPr>
        <w:t xml:space="preserve"> </w:t>
      </w:r>
      <w:r w:rsidRPr="00AC4FC2">
        <w:rPr>
          <w:rFonts w:ascii="Times New Roman" w:hAnsi="Times New Roman" w:cs="Times New Roman"/>
          <w:i/>
          <w:iCs/>
        </w:rPr>
        <w:t>54</w:t>
      </w:r>
      <w:r w:rsidRPr="00AC4FC2">
        <w:rPr>
          <w:rFonts w:ascii="Times New Roman" w:hAnsi="Times New Roman" w:cs="Times New Roman"/>
        </w:rPr>
        <w:t xml:space="preserve">, 396-419. </w:t>
      </w:r>
      <w:proofErr w:type="spellStart"/>
      <w:proofErr w:type="gramStart"/>
      <w:r w:rsidRPr="00AC4FC2">
        <w:rPr>
          <w:rFonts w:ascii="Times New Roman" w:hAnsi="Times New Roman" w:cs="Times New Roman"/>
        </w:rPr>
        <w:t>doi</w:t>
      </w:r>
      <w:proofErr w:type="spellEnd"/>
      <w:proofErr w:type="gramEnd"/>
      <w:r w:rsidRPr="00AC4FC2">
        <w:rPr>
          <w:rFonts w:ascii="Times New Roman" w:hAnsi="Times New Roman" w:cs="Times New Roman"/>
        </w:rPr>
        <w:t xml:space="preserve">: </w:t>
      </w:r>
      <w:r w:rsidRPr="00AC4FC2">
        <w:rPr>
          <w:rFonts w:ascii="Times New Roman" w:hAnsi="Times New Roman" w:cs="Times New Roman"/>
        </w:rPr>
        <w:tab/>
        <w:t>10.1080/03637758709390241</w:t>
      </w:r>
    </w:p>
    <w:p w14:paraId="4CE7BE93" w14:textId="71E357F5" w:rsidR="00F618FC" w:rsidRPr="00AC4FC2" w:rsidRDefault="00F618FC" w:rsidP="00F618FC">
      <w:pPr>
        <w:spacing w:line="480" w:lineRule="auto"/>
        <w:rPr>
          <w:ins w:id="365" w:author="Gregory Bieger" w:date="2014-11-17T12:53:00Z"/>
          <w:rFonts w:ascii="Times New Roman" w:hAnsi="Times New Roman" w:cs="Times New Roman"/>
        </w:rPr>
      </w:pPr>
      <w:r w:rsidRPr="00AC4FC2">
        <w:rPr>
          <w:rFonts w:ascii="Times New Roman" w:hAnsi="Times New Roman" w:cs="Times New Roman"/>
        </w:rPr>
        <w:t xml:space="preserve">Peterson, L. W., &amp; Albrecht, T. L. (1996). </w:t>
      </w:r>
      <w:proofErr w:type="gramStart"/>
      <w:r w:rsidRPr="00AC4FC2">
        <w:rPr>
          <w:rFonts w:ascii="Times New Roman" w:hAnsi="Times New Roman" w:cs="Times New Roman"/>
        </w:rPr>
        <w:t xml:space="preserve">Message design logic, social support, and </w:t>
      </w:r>
      <w:r w:rsidRPr="00AC4FC2">
        <w:rPr>
          <w:rFonts w:ascii="Times New Roman" w:hAnsi="Times New Roman" w:cs="Times New Roman"/>
        </w:rPr>
        <w:tab/>
        <w:t>mixed</w:t>
      </w:r>
      <w:r w:rsidRPr="00AC4FC2">
        <w:rPr>
          <w:rFonts w:ascii="American Typewriter Light" w:eastAsia="MingLiU_HKSCS-ExtB" w:hAnsi="American Typewriter Light" w:cs="American Typewriter Light"/>
          <w:rPrChange w:id="366" w:author="Gregory Bieger" w:date="2014-11-17T13:14:00Z">
            <w:rPr>
              <w:rFonts w:ascii="MingLiU_HKSCS-ExtB" w:eastAsia="MingLiU_HKSCS-ExtB" w:hAnsi="MingLiU_HKSCS-ExtB" w:cs="MingLiU_HKSCS-ExtB"/>
            </w:rPr>
          </w:rPrChange>
        </w:rPr>
        <w:t>‐</w:t>
      </w:r>
      <w:r w:rsidRPr="00AC4FC2">
        <w:rPr>
          <w:rFonts w:ascii="Times New Roman" w:hAnsi="Times New Roman" w:cs="Times New Roman"/>
        </w:rPr>
        <w:t>status relationships.</w:t>
      </w:r>
      <w:proofErr w:type="gramEnd"/>
      <w:r w:rsidRPr="00AC4FC2">
        <w:rPr>
          <w:rFonts w:ascii="Times New Roman" w:hAnsi="Times New Roman" w:cs="Times New Roman"/>
        </w:rPr>
        <w:t xml:space="preserve"> </w:t>
      </w:r>
      <w:proofErr w:type="gramStart"/>
      <w:r w:rsidRPr="00AC4FC2">
        <w:rPr>
          <w:rFonts w:ascii="Times New Roman" w:hAnsi="Times New Roman" w:cs="Times New Roman"/>
          <w:i/>
          <w:iCs/>
        </w:rPr>
        <w:t>Western Journal of Communication,</w:t>
      </w:r>
      <w:r w:rsidRPr="00AC4FC2">
        <w:rPr>
          <w:rFonts w:ascii="Times New Roman" w:hAnsi="Times New Roman" w:cs="Times New Roman"/>
        </w:rPr>
        <w:t xml:space="preserve"> </w:t>
      </w:r>
      <w:r w:rsidRPr="00AC4FC2">
        <w:rPr>
          <w:rFonts w:ascii="Times New Roman" w:hAnsi="Times New Roman" w:cs="Times New Roman"/>
          <w:i/>
          <w:iCs/>
        </w:rPr>
        <w:t>60</w:t>
      </w:r>
      <w:r w:rsidRPr="00AC4FC2">
        <w:rPr>
          <w:rFonts w:ascii="Times New Roman" w:hAnsi="Times New Roman" w:cs="Times New Roman"/>
        </w:rPr>
        <w:t>, 291-309.</w:t>
      </w:r>
      <w:proofErr w:type="gramEnd"/>
      <w:r w:rsidRPr="00AC4FC2">
        <w:rPr>
          <w:rFonts w:ascii="Times New Roman" w:hAnsi="Times New Roman" w:cs="Times New Roman"/>
        </w:rPr>
        <w:t xml:space="preserve"> </w:t>
      </w:r>
      <w:r w:rsidRPr="00AC4FC2">
        <w:rPr>
          <w:rFonts w:ascii="Times New Roman" w:hAnsi="Times New Roman" w:cs="Times New Roman"/>
        </w:rPr>
        <w:tab/>
      </w:r>
      <w:proofErr w:type="spellStart"/>
      <w:proofErr w:type="gramStart"/>
      <w:r w:rsidRPr="00AC4FC2">
        <w:rPr>
          <w:rFonts w:ascii="Times New Roman" w:hAnsi="Times New Roman" w:cs="Times New Roman"/>
        </w:rPr>
        <w:t>doi</w:t>
      </w:r>
      <w:proofErr w:type="spellEnd"/>
      <w:proofErr w:type="gramEnd"/>
      <w:r w:rsidRPr="00AC4FC2">
        <w:rPr>
          <w:rFonts w:ascii="Times New Roman" w:hAnsi="Times New Roman" w:cs="Times New Roman"/>
        </w:rPr>
        <w:t>: 10.1080/10570319609374551</w:t>
      </w:r>
    </w:p>
    <w:p w14:paraId="028B43F6" w14:textId="1072D564" w:rsidR="0053793E" w:rsidRPr="00AC4FC2" w:rsidRDefault="0053793E" w:rsidP="00F618FC">
      <w:pPr>
        <w:spacing w:line="480" w:lineRule="auto"/>
        <w:rPr>
          <w:rFonts w:ascii="Times New Roman" w:hAnsi="Times New Roman" w:cs="Times New Roman"/>
        </w:rPr>
      </w:pPr>
      <w:proofErr w:type="gramStart"/>
      <w:ins w:id="367" w:author="Gregory Bieger" w:date="2014-11-17T12:53:00Z">
        <w:r w:rsidRPr="00AC4FC2">
          <w:rPr>
            <w:rFonts w:ascii="Times New Roman" w:hAnsi="Times New Roman" w:cs="Times New Roman"/>
            <w:color w:val="262626"/>
            <w:rPrChange w:id="368" w:author="Gregory Bieger" w:date="2014-11-17T13:14:00Z">
              <w:rPr>
                <w:rFonts w:ascii="Times" w:hAnsi="Times" w:cs="Times"/>
                <w:color w:val="262626"/>
                <w:sz w:val="28"/>
                <w:szCs w:val="28"/>
              </w:rPr>
            </w:rPrChange>
          </w:rPr>
          <w:t>Public Service Announcement On The Ebola Virus Disease.</w:t>
        </w:r>
        <w:proofErr w:type="gramEnd"/>
        <w:r w:rsidRPr="00AC4FC2">
          <w:rPr>
            <w:rFonts w:ascii="Times New Roman" w:hAnsi="Times New Roman" w:cs="Times New Roman"/>
            <w:color w:val="262626"/>
            <w:rPrChange w:id="369" w:author="Gregory Bieger" w:date="2014-11-17T13:14:00Z">
              <w:rPr>
                <w:rFonts w:ascii="Times" w:hAnsi="Times" w:cs="Times"/>
                <w:color w:val="262626"/>
                <w:sz w:val="28"/>
                <w:szCs w:val="28"/>
              </w:rPr>
            </w:rPrChange>
          </w:rPr>
          <w:t xml:space="preserve"> (</w:t>
        </w:r>
        <w:proofErr w:type="spellStart"/>
        <w:proofErr w:type="gramStart"/>
        <w:r w:rsidRPr="00AC4FC2">
          <w:rPr>
            <w:rFonts w:ascii="Times New Roman" w:hAnsi="Times New Roman" w:cs="Times New Roman"/>
            <w:color w:val="262626"/>
            <w:rPrChange w:id="370" w:author="Gregory Bieger" w:date="2014-11-17T13:14:00Z">
              <w:rPr>
                <w:rFonts w:ascii="Times" w:hAnsi="Times" w:cs="Times"/>
                <w:color w:val="262626"/>
                <w:sz w:val="28"/>
                <w:szCs w:val="28"/>
              </w:rPr>
            </w:rPrChange>
          </w:rPr>
          <w:t>n</w:t>
        </w:r>
        <w:proofErr w:type="gramEnd"/>
        <w:r w:rsidRPr="00AC4FC2">
          <w:rPr>
            <w:rFonts w:ascii="Times New Roman" w:hAnsi="Times New Roman" w:cs="Times New Roman"/>
            <w:color w:val="262626"/>
            <w:rPrChange w:id="371" w:author="Gregory Bieger" w:date="2014-11-17T13:14:00Z">
              <w:rPr>
                <w:rFonts w:ascii="Times" w:hAnsi="Times" w:cs="Times"/>
                <w:color w:val="262626"/>
                <w:sz w:val="28"/>
                <w:szCs w:val="28"/>
              </w:rPr>
            </w:rPrChange>
          </w:rPr>
          <w:t>.d.</w:t>
        </w:r>
        <w:proofErr w:type="spellEnd"/>
        <w:r w:rsidRPr="00AC4FC2">
          <w:rPr>
            <w:rFonts w:ascii="Times New Roman" w:hAnsi="Times New Roman" w:cs="Times New Roman"/>
            <w:color w:val="262626"/>
            <w:rPrChange w:id="372" w:author="Gregory Bieger" w:date="2014-11-17T13:14:00Z">
              <w:rPr>
                <w:rFonts w:ascii="Times" w:hAnsi="Times" w:cs="Times"/>
                <w:color w:val="262626"/>
                <w:sz w:val="28"/>
                <w:szCs w:val="28"/>
              </w:rPr>
            </w:rPrChange>
          </w:rPr>
          <w:t xml:space="preserve">). </w:t>
        </w:r>
        <w:r w:rsidRPr="00AC4FC2">
          <w:rPr>
            <w:rFonts w:ascii="Times New Roman" w:hAnsi="Times New Roman" w:cs="Times New Roman"/>
            <w:color w:val="262626"/>
            <w:rPrChange w:id="373" w:author="Gregory Bieger" w:date="2014-11-17T13:14:00Z">
              <w:rPr>
                <w:rFonts w:ascii="Times" w:hAnsi="Times" w:cs="Times"/>
                <w:color w:val="262626"/>
                <w:sz w:val="28"/>
                <w:szCs w:val="28"/>
              </w:rPr>
            </w:rPrChange>
          </w:rPr>
          <w:tab/>
          <w:t xml:space="preserve">Retrieved </w:t>
        </w:r>
      </w:ins>
      <w:r w:rsidR="00E40A02">
        <w:rPr>
          <w:rFonts w:ascii="Times New Roman" w:hAnsi="Times New Roman" w:cs="Times New Roman"/>
          <w:color w:val="262626"/>
        </w:rPr>
        <w:tab/>
      </w:r>
      <w:ins w:id="374" w:author="Gregory Bieger" w:date="2014-11-17T12:53:00Z">
        <w:r w:rsidRPr="00AC4FC2">
          <w:rPr>
            <w:rFonts w:ascii="Times New Roman" w:hAnsi="Times New Roman" w:cs="Times New Roman"/>
            <w:color w:val="262626"/>
            <w:rPrChange w:id="375" w:author="Gregory Bieger" w:date="2014-11-17T13:14:00Z">
              <w:rPr>
                <w:rFonts w:ascii="Times" w:hAnsi="Times" w:cs="Times"/>
                <w:color w:val="262626"/>
                <w:sz w:val="28"/>
                <w:szCs w:val="28"/>
              </w:rPr>
            </w:rPrChange>
          </w:rPr>
          <w:t xml:space="preserve">November 17, 2014, from </w:t>
        </w:r>
        <w:r w:rsidRPr="00AC4FC2">
          <w:rPr>
            <w:rFonts w:ascii="Times New Roman" w:hAnsi="Times New Roman" w:cs="Times New Roman"/>
            <w:color w:val="262626"/>
            <w:rPrChange w:id="376" w:author="Gregory Bieger" w:date="2014-11-17T13:14:00Z">
              <w:rPr>
                <w:rFonts w:ascii="Times" w:hAnsi="Times" w:cs="Times"/>
                <w:color w:val="262626"/>
                <w:sz w:val="28"/>
                <w:szCs w:val="28"/>
              </w:rPr>
            </w:rPrChange>
          </w:rPr>
          <w:tab/>
        </w:r>
        <w:r w:rsidRPr="00AC4FC2">
          <w:rPr>
            <w:rFonts w:ascii="Times New Roman" w:hAnsi="Times New Roman" w:cs="Times New Roman"/>
            <w:color w:val="262626"/>
            <w:rPrChange w:id="377" w:author="Gregory Bieger" w:date="2014-11-17T13:14:00Z">
              <w:rPr>
                <w:rFonts w:ascii="Times" w:hAnsi="Times" w:cs="Times"/>
                <w:color w:val="262626"/>
                <w:sz w:val="28"/>
                <w:szCs w:val="28"/>
              </w:rPr>
            </w:rPrChange>
          </w:rPr>
          <w:fldChar w:fldCharType="begin"/>
        </w:r>
        <w:r w:rsidRPr="00AC4FC2">
          <w:rPr>
            <w:rFonts w:ascii="Times New Roman" w:hAnsi="Times New Roman" w:cs="Times New Roman"/>
            <w:color w:val="262626"/>
            <w:rPrChange w:id="378" w:author="Gregory Bieger" w:date="2014-11-17T13:14:00Z">
              <w:rPr>
                <w:rFonts w:ascii="Times" w:hAnsi="Times" w:cs="Times"/>
                <w:color w:val="262626"/>
                <w:sz w:val="28"/>
                <w:szCs w:val="28"/>
              </w:rPr>
            </w:rPrChange>
          </w:rPr>
          <w:instrText xml:space="preserve"> HYPERLINK "http://www.asean.org/news/asean-secretariat-news/item/public-" </w:instrText>
        </w:r>
        <w:r w:rsidRPr="00AC4FC2">
          <w:rPr>
            <w:rFonts w:ascii="Times New Roman" w:hAnsi="Times New Roman" w:cs="Times New Roman"/>
            <w:color w:val="262626"/>
            <w:rPrChange w:id="379" w:author="Gregory Bieger" w:date="2014-11-17T13:14:00Z">
              <w:rPr>
                <w:rFonts w:ascii="Times" w:hAnsi="Times" w:cs="Times"/>
                <w:color w:val="262626"/>
                <w:sz w:val="28"/>
                <w:szCs w:val="28"/>
              </w:rPr>
            </w:rPrChange>
          </w:rPr>
          <w:fldChar w:fldCharType="separate"/>
        </w:r>
        <w:r w:rsidRPr="00AC4FC2">
          <w:rPr>
            <w:rStyle w:val="Hyperlink"/>
            <w:rFonts w:ascii="Times New Roman" w:hAnsi="Times New Roman" w:cs="Times New Roman"/>
            <w:rPrChange w:id="380" w:author="Gregory Bieger" w:date="2014-11-17T13:14:00Z">
              <w:rPr>
                <w:rStyle w:val="Hyperlink"/>
                <w:rFonts w:ascii="Times" w:hAnsi="Times" w:cs="Times"/>
                <w:sz w:val="28"/>
                <w:szCs w:val="28"/>
              </w:rPr>
            </w:rPrChange>
          </w:rPr>
          <w:t>http://www.asean.org/news/asean-secretariat-</w:t>
        </w:r>
      </w:ins>
      <w:r w:rsidR="00E40A02">
        <w:rPr>
          <w:rStyle w:val="Hyperlink"/>
          <w:rFonts w:ascii="Times New Roman" w:hAnsi="Times New Roman" w:cs="Times New Roman"/>
        </w:rPr>
        <w:tab/>
      </w:r>
      <w:bookmarkStart w:id="381" w:name="_GoBack"/>
      <w:bookmarkEnd w:id="381"/>
      <w:ins w:id="382" w:author="Gregory Bieger" w:date="2014-11-17T12:53:00Z">
        <w:r w:rsidRPr="00AC4FC2">
          <w:rPr>
            <w:rStyle w:val="Hyperlink"/>
            <w:rFonts w:ascii="Times New Roman" w:hAnsi="Times New Roman" w:cs="Times New Roman"/>
            <w:rPrChange w:id="383" w:author="Gregory Bieger" w:date="2014-11-17T13:14:00Z">
              <w:rPr>
                <w:rStyle w:val="Hyperlink"/>
                <w:rFonts w:ascii="Times" w:hAnsi="Times" w:cs="Times"/>
                <w:sz w:val="28"/>
                <w:szCs w:val="28"/>
              </w:rPr>
            </w:rPrChange>
          </w:rPr>
          <w:t>news/item/public-</w:t>
        </w:r>
        <w:r w:rsidRPr="00AC4FC2">
          <w:rPr>
            <w:rFonts w:ascii="Times New Roman" w:hAnsi="Times New Roman" w:cs="Times New Roman"/>
            <w:color w:val="262626"/>
            <w:rPrChange w:id="384" w:author="Gregory Bieger" w:date="2014-11-17T13:14:00Z">
              <w:rPr>
                <w:rFonts w:ascii="Times" w:hAnsi="Times" w:cs="Times"/>
                <w:color w:val="262626"/>
                <w:sz w:val="28"/>
                <w:szCs w:val="28"/>
              </w:rPr>
            </w:rPrChange>
          </w:rPr>
          <w:fldChar w:fldCharType="end"/>
        </w:r>
        <w:r w:rsidRPr="00AC4FC2">
          <w:rPr>
            <w:rFonts w:ascii="Times New Roman" w:hAnsi="Times New Roman" w:cs="Times New Roman"/>
            <w:color w:val="262626"/>
            <w:rPrChange w:id="385" w:author="Gregory Bieger" w:date="2014-11-17T13:14:00Z">
              <w:rPr>
                <w:rFonts w:ascii="Times" w:hAnsi="Times" w:cs="Times"/>
                <w:color w:val="262626"/>
                <w:sz w:val="28"/>
                <w:szCs w:val="28"/>
              </w:rPr>
            </w:rPrChange>
          </w:rPr>
          <w:tab/>
          <w:t>service-announcement-on-the-</w:t>
        </w:r>
        <w:proofErr w:type="spellStart"/>
        <w:r w:rsidRPr="00AC4FC2">
          <w:rPr>
            <w:rFonts w:ascii="Times New Roman" w:hAnsi="Times New Roman" w:cs="Times New Roman"/>
            <w:color w:val="262626"/>
            <w:rPrChange w:id="386" w:author="Gregory Bieger" w:date="2014-11-17T13:14:00Z">
              <w:rPr>
                <w:rFonts w:ascii="Times" w:hAnsi="Times" w:cs="Times"/>
                <w:color w:val="262626"/>
                <w:sz w:val="28"/>
                <w:szCs w:val="28"/>
              </w:rPr>
            </w:rPrChange>
          </w:rPr>
          <w:t>ebola</w:t>
        </w:r>
        <w:proofErr w:type="spellEnd"/>
        <w:r w:rsidRPr="00AC4FC2">
          <w:rPr>
            <w:rFonts w:ascii="Times New Roman" w:hAnsi="Times New Roman" w:cs="Times New Roman"/>
            <w:color w:val="262626"/>
            <w:rPrChange w:id="387" w:author="Gregory Bieger" w:date="2014-11-17T13:14:00Z">
              <w:rPr>
                <w:rFonts w:ascii="Times" w:hAnsi="Times" w:cs="Times"/>
                <w:color w:val="262626"/>
                <w:sz w:val="28"/>
                <w:szCs w:val="28"/>
              </w:rPr>
            </w:rPrChange>
          </w:rPr>
          <w:t>-virus-disease</w:t>
        </w:r>
      </w:ins>
    </w:p>
    <w:p w14:paraId="7186EECE" w14:textId="2C6E7F9B" w:rsidR="00F618FC" w:rsidRPr="00AC4FC2" w:rsidRDefault="00F618FC" w:rsidP="00F618FC">
      <w:pPr>
        <w:spacing w:line="480" w:lineRule="auto"/>
        <w:rPr>
          <w:rFonts w:ascii="Times New Roman" w:hAnsi="Times New Roman" w:cs="Times New Roman"/>
        </w:rPr>
      </w:pPr>
      <w:r w:rsidRPr="00AC4FC2">
        <w:rPr>
          <w:rFonts w:ascii="Times New Roman" w:hAnsi="Times New Roman" w:cs="Times New Roman"/>
        </w:rPr>
        <w:lastRenderedPageBreak/>
        <w:t xml:space="preserve">Scott, A. M., </w:t>
      </w:r>
      <w:proofErr w:type="spellStart"/>
      <w:r w:rsidRPr="00AC4FC2">
        <w:rPr>
          <w:rFonts w:ascii="Times New Roman" w:hAnsi="Times New Roman" w:cs="Times New Roman"/>
        </w:rPr>
        <w:t>Caughlin</w:t>
      </w:r>
      <w:proofErr w:type="spellEnd"/>
      <w:r w:rsidRPr="00AC4FC2">
        <w:rPr>
          <w:rFonts w:ascii="Times New Roman" w:hAnsi="Times New Roman" w:cs="Times New Roman"/>
        </w:rPr>
        <w:t>, J. P., Donovan-</w:t>
      </w:r>
      <w:proofErr w:type="spellStart"/>
      <w:r w:rsidRPr="00AC4FC2">
        <w:rPr>
          <w:rFonts w:ascii="Times New Roman" w:hAnsi="Times New Roman" w:cs="Times New Roman"/>
        </w:rPr>
        <w:t>Kicken</w:t>
      </w:r>
      <w:proofErr w:type="spellEnd"/>
      <w:r w:rsidRPr="00AC4FC2">
        <w:rPr>
          <w:rFonts w:ascii="Times New Roman" w:hAnsi="Times New Roman" w:cs="Times New Roman"/>
        </w:rPr>
        <w:t xml:space="preserve">, E., &amp; </w:t>
      </w:r>
      <w:proofErr w:type="spellStart"/>
      <w:r w:rsidRPr="00AC4FC2">
        <w:rPr>
          <w:rFonts w:ascii="Times New Roman" w:hAnsi="Times New Roman" w:cs="Times New Roman"/>
        </w:rPr>
        <w:t>Mikucki-Enyart</w:t>
      </w:r>
      <w:proofErr w:type="spellEnd"/>
      <w:r w:rsidRPr="00AC4FC2">
        <w:rPr>
          <w:rFonts w:ascii="Times New Roman" w:hAnsi="Times New Roman" w:cs="Times New Roman"/>
        </w:rPr>
        <w:t xml:space="preserve">, S. L. (2013). Do </w:t>
      </w:r>
      <w:r w:rsidRPr="00AC4FC2">
        <w:rPr>
          <w:rFonts w:ascii="Times New Roman" w:hAnsi="Times New Roman" w:cs="Times New Roman"/>
        </w:rPr>
        <w:tab/>
      </w:r>
      <w:ins w:id="388" w:author="Deanna Womack" w:date="2014-11-15T20:54:00Z">
        <w:r w:rsidR="002E3728" w:rsidRPr="00AC4FC2">
          <w:rPr>
            <w:rFonts w:ascii="Times New Roman" w:hAnsi="Times New Roman" w:cs="Times New Roman"/>
          </w:rPr>
          <w:t>m</w:t>
        </w:r>
      </w:ins>
      <w:r w:rsidRPr="00AC4FC2">
        <w:rPr>
          <w:rFonts w:ascii="Times New Roman" w:hAnsi="Times New Roman" w:cs="Times New Roman"/>
        </w:rPr>
        <w:t xml:space="preserve">essage </w:t>
      </w:r>
      <w:ins w:id="389" w:author="Deanna Womack" w:date="2014-11-15T20:54:00Z">
        <w:r w:rsidR="002E3728" w:rsidRPr="00AC4FC2">
          <w:rPr>
            <w:rFonts w:ascii="Times New Roman" w:hAnsi="Times New Roman" w:cs="Times New Roman"/>
          </w:rPr>
          <w:t>f</w:t>
        </w:r>
      </w:ins>
      <w:r w:rsidRPr="00AC4FC2">
        <w:rPr>
          <w:rFonts w:ascii="Times New Roman" w:hAnsi="Times New Roman" w:cs="Times New Roman"/>
        </w:rPr>
        <w:t xml:space="preserve">eatures </w:t>
      </w:r>
      <w:ins w:id="390" w:author="Deanna Womack" w:date="2014-11-15T20:54:00Z">
        <w:r w:rsidR="002E3728" w:rsidRPr="00AC4FC2">
          <w:rPr>
            <w:rFonts w:ascii="Times New Roman" w:hAnsi="Times New Roman" w:cs="Times New Roman"/>
          </w:rPr>
          <w:t>i</w:t>
        </w:r>
      </w:ins>
      <w:r w:rsidRPr="00AC4FC2">
        <w:rPr>
          <w:rFonts w:ascii="Times New Roman" w:hAnsi="Times New Roman" w:cs="Times New Roman"/>
        </w:rPr>
        <w:t xml:space="preserve">nfluence </w:t>
      </w:r>
      <w:ins w:id="391" w:author="Deanna Womack" w:date="2014-11-15T20:54:00Z">
        <w:r w:rsidR="002E3728" w:rsidRPr="00AC4FC2">
          <w:rPr>
            <w:rFonts w:ascii="Times New Roman" w:hAnsi="Times New Roman" w:cs="Times New Roman"/>
          </w:rPr>
          <w:t>r</w:t>
        </w:r>
      </w:ins>
      <w:r w:rsidRPr="00AC4FC2">
        <w:rPr>
          <w:rFonts w:ascii="Times New Roman" w:hAnsi="Times New Roman" w:cs="Times New Roman"/>
        </w:rPr>
        <w:t xml:space="preserve">esponses to </w:t>
      </w:r>
      <w:ins w:id="392" w:author="Deanna Womack" w:date="2014-11-15T20:54:00Z">
        <w:r w:rsidR="002E3728" w:rsidRPr="00AC4FC2">
          <w:rPr>
            <w:rFonts w:ascii="Times New Roman" w:hAnsi="Times New Roman" w:cs="Times New Roman"/>
          </w:rPr>
          <w:t>d</w:t>
        </w:r>
      </w:ins>
      <w:r w:rsidRPr="00AC4FC2">
        <w:rPr>
          <w:rFonts w:ascii="Times New Roman" w:hAnsi="Times New Roman" w:cs="Times New Roman"/>
        </w:rPr>
        <w:t xml:space="preserve">epression </w:t>
      </w:r>
      <w:ins w:id="393" w:author="Deanna Womack" w:date="2014-11-15T20:55:00Z">
        <w:r w:rsidR="002E3728" w:rsidRPr="00AC4FC2">
          <w:rPr>
            <w:rFonts w:ascii="Times New Roman" w:hAnsi="Times New Roman" w:cs="Times New Roman"/>
          </w:rPr>
          <w:t>d</w:t>
        </w:r>
      </w:ins>
      <w:r w:rsidRPr="00AC4FC2">
        <w:rPr>
          <w:rFonts w:ascii="Times New Roman" w:hAnsi="Times New Roman" w:cs="Times New Roman"/>
        </w:rPr>
        <w:t xml:space="preserve">isclosure? A </w:t>
      </w:r>
      <w:ins w:id="394" w:author="Deanna Womack" w:date="2014-11-15T20:55:00Z">
        <w:r w:rsidR="002E3728" w:rsidRPr="00AC4FC2">
          <w:rPr>
            <w:rFonts w:ascii="Times New Roman" w:hAnsi="Times New Roman" w:cs="Times New Roman"/>
          </w:rPr>
          <w:t>m</w:t>
        </w:r>
      </w:ins>
      <w:r w:rsidRPr="00AC4FC2">
        <w:rPr>
          <w:rFonts w:ascii="Times New Roman" w:hAnsi="Times New Roman" w:cs="Times New Roman"/>
        </w:rPr>
        <w:t xml:space="preserve">essage </w:t>
      </w:r>
      <w:r w:rsidRPr="00AC4FC2">
        <w:rPr>
          <w:rFonts w:ascii="Times New Roman" w:hAnsi="Times New Roman" w:cs="Times New Roman"/>
        </w:rPr>
        <w:tab/>
      </w:r>
      <w:ins w:id="395" w:author="Deanna Womack" w:date="2014-11-15T20:55:00Z">
        <w:r w:rsidR="002E3728" w:rsidRPr="00AC4FC2">
          <w:rPr>
            <w:rFonts w:ascii="Times New Roman" w:hAnsi="Times New Roman" w:cs="Times New Roman"/>
          </w:rPr>
          <w:t>d</w:t>
        </w:r>
      </w:ins>
      <w:r w:rsidRPr="00AC4FC2">
        <w:rPr>
          <w:rFonts w:ascii="Times New Roman" w:hAnsi="Times New Roman" w:cs="Times New Roman"/>
        </w:rPr>
        <w:t xml:space="preserve">esign </w:t>
      </w:r>
      <w:ins w:id="396" w:author="Deanna Womack" w:date="2014-11-15T20:55:00Z">
        <w:r w:rsidR="002E3728" w:rsidRPr="00AC4FC2">
          <w:rPr>
            <w:rFonts w:ascii="Times New Roman" w:hAnsi="Times New Roman" w:cs="Times New Roman"/>
          </w:rPr>
          <w:t>l</w:t>
        </w:r>
      </w:ins>
      <w:r w:rsidRPr="00AC4FC2">
        <w:rPr>
          <w:rFonts w:ascii="Times New Roman" w:hAnsi="Times New Roman" w:cs="Times New Roman"/>
        </w:rPr>
        <w:t xml:space="preserve">ogics </w:t>
      </w:r>
      <w:ins w:id="397" w:author="Deanna Womack" w:date="2014-11-15T20:55:00Z">
        <w:r w:rsidR="002E3728" w:rsidRPr="00AC4FC2">
          <w:rPr>
            <w:rFonts w:ascii="Times New Roman" w:hAnsi="Times New Roman" w:cs="Times New Roman"/>
          </w:rPr>
          <w:t>p</w:t>
        </w:r>
      </w:ins>
      <w:r w:rsidRPr="00AC4FC2">
        <w:rPr>
          <w:rFonts w:ascii="Times New Roman" w:hAnsi="Times New Roman" w:cs="Times New Roman"/>
        </w:rPr>
        <w:t xml:space="preserve">erspective. </w:t>
      </w:r>
      <w:proofErr w:type="gramStart"/>
      <w:r w:rsidRPr="00AC4FC2">
        <w:rPr>
          <w:rFonts w:ascii="Times New Roman" w:hAnsi="Times New Roman" w:cs="Times New Roman"/>
          <w:i/>
          <w:iCs/>
        </w:rPr>
        <w:t>Western Journal of Communication,</w:t>
      </w:r>
      <w:r w:rsidRPr="00AC4FC2">
        <w:rPr>
          <w:rFonts w:ascii="Times New Roman" w:hAnsi="Times New Roman" w:cs="Times New Roman"/>
        </w:rPr>
        <w:t xml:space="preserve"> </w:t>
      </w:r>
      <w:r w:rsidRPr="00AC4FC2">
        <w:rPr>
          <w:rFonts w:ascii="Times New Roman" w:hAnsi="Times New Roman" w:cs="Times New Roman"/>
          <w:i/>
          <w:iCs/>
        </w:rPr>
        <w:t>77</w:t>
      </w:r>
      <w:r w:rsidRPr="00AC4FC2">
        <w:rPr>
          <w:rFonts w:ascii="Times New Roman" w:hAnsi="Times New Roman" w:cs="Times New Roman"/>
        </w:rPr>
        <w:t>, 139-163.</w:t>
      </w:r>
      <w:proofErr w:type="gramEnd"/>
      <w:r w:rsidRPr="00AC4FC2">
        <w:rPr>
          <w:rFonts w:ascii="Times New Roman" w:hAnsi="Times New Roman" w:cs="Times New Roman"/>
        </w:rPr>
        <w:t xml:space="preserve"> </w:t>
      </w:r>
      <w:r w:rsidRPr="00AC4FC2">
        <w:rPr>
          <w:rFonts w:ascii="Times New Roman" w:hAnsi="Times New Roman" w:cs="Times New Roman"/>
        </w:rPr>
        <w:tab/>
      </w:r>
      <w:proofErr w:type="spellStart"/>
      <w:proofErr w:type="gramStart"/>
      <w:r w:rsidRPr="00AC4FC2">
        <w:rPr>
          <w:rFonts w:ascii="Times New Roman" w:hAnsi="Times New Roman" w:cs="Times New Roman"/>
        </w:rPr>
        <w:t>doi</w:t>
      </w:r>
      <w:proofErr w:type="spellEnd"/>
      <w:proofErr w:type="gramEnd"/>
      <w:r w:rsidRPr="00AC4FC2">
        <w:rPr>
          <w:rFonts w:ascii="Times New Roman" w:hAnsi="Times New Roman" w:cs="Times New Roman"/>
        </w:rPr>
        <w:t>: 10.1080/10570314.2012.694007</w:t>
      </w:r>
    </w:p>
    <w:p w14:paraId="60845A22" w14:textId="77777777" w:rsidR="00F618FC" w:rsidRPr="00AC4FC2" w:rsidRDefault="00F618FC" w:rsidP="00F618FC">
      <w:pPr>
        <w:spacing w:line="480" w:lineRule="auto"/>
        <w:rPr>
          <w:rFonts w:ascii="Times New Roman" w:hAnsi="Times New Roman" w:cs="Times New Roman"/>
        </w:rPr>
      </w:pPr>
      <w:r w:rsidRPr="00AC4FC2">
        <w:rPr>
          <w:rFonts w:ascii="Times New Roman" w:hAnsi="Times New Roman" w:cs="Times New Roman"/>
        </w:rPr>
        <w:t xml:space="preserve">Searle, J. R. (1969). </w:t>
      </w:r>
      <w:r w:rsidRPr="00AC4FC2">
        <w:rPr>
          <w:rFonts w:ascii="Times New Roman" w:hAnsi="Times New Roman" w:cs="Times New Roman"/>
          <w:i/>
          <w:iCs/>
        </w:rPr>
        <w:t>Speech acts: An essay in the philosophy of language</w:t>
      </w:r>
      <w:r w:rsidRPr="00AC4FC2">
        <w:rPr>
          <w:rFonts w:ascii="Times New Roman" w:hAnsi="Times New Roman" w:cs="Times New Roman"/>
        </w:rPr>
        <w:t xml:space="preserve">. London: </w:t>
      </w:r>
      <w:r w:rsidRPr="00AC4FC2">
        <w:rPr>
          <w:rFonts w:ascii="Times New Roman" w:hAnsi="Times New Roman" w:cs="Times New Roman"/>
        </w:rPr>
        <w:tab/>
        <w:t>Cambridge University Press.</w:t>
      </w:r>
    </w:p>
    <w:p w14:paraId="12E3F7F8" w14:textId="77777777" w:rsidR="00A77F20" w:rsidRPr="00AC4FC2" w:rsidRDefault="00A77F20" w:rsidP="00D4006F">
      <w:pPr>
        <w:spacing w:line="480" w:lineRule="auto"/>
        <w:rPr>
          <w:rFonts w:ascii="Times New Roman" w:hAnsi="Times New Roman" w:cs="Times New Roman"/>
        </w:rPr>
      </w:pPr>
    </w:p>
    <w:sectPr w:rsidR="00A77F20" w:rsidRPr="00AC4FC2" w:rsidSect="00155E5E">
      <w:headerReference w:type="default" r:id="rId9"/>
      <w:headerReference w:type="first" r:id="rId10"/>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2D8D32" w14:textId="77777777" w:rsidR="00DC6FCC" w:rsidRDefault="00DC6FCC" w:rsidP="00365F97">
      <w:r>
        <w:separator/>
      </w:r>
    </w:p>
  </w:endnote>
  <w:endnote w:type="continuationSeparator" w:id="0">
    <w:p w14:paraId="7A3B2695" w14:textId="77777777" w:rsidR="00DC6FCC" w:rsidRDefault="00DC6FCC" w:rsidP="00365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00000003" w:usb1="00000000" w:usb2="00000000" w:usb3="00000000" w:csb0="00000001" w:csb1="00000000"/>
  </w:font>
  <w:font w:name="American Typewriter Light">
    <w:panose1 w:val="02090304020004020304"/>
    <w:charset w:val="00"/>
    <w:family w:val="auto"/>
    <w:pitch w:val="variable"/>
    <w:sig w:usb0="A000006F" w:usb1="00000019" w:usb2="00000000" w:usb3="00000000" w:csb0="00000111" w:csb1="00000000"/>
  </w:font>
  <w:font w:name="MingLiU_HKSCS-ExtB">
    <w:panose1 w:val="02020500000000000000"/>
    <w:charset w:val="51"/>
    <w:family w:val="auto"/>
    <w:pitch w:val="variable"/>
    <w:sig w:usb0="00000001" w:usb1="08080000" w:usb2="00000010" w:usb3="00000000" w:csb0="001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AFC43F" w14:textId="77777777" w:rsidR="00DC6FCC" w:rsidRDefault="00DC6FCC" w:rsidP="00365F97">
      <w:r>
        <w:separator/>
      </w:r>
    </w:p>
  </w:footnote>
  <w:footnote w:type="continuationSeparator" w:id="0">
    <w:p w14:paraId="424CC3CE" w14:textId="77777777" w:rsidR="00DC6FCC" w:rsidRDefault="00DC6FCC" w:rsidP="00365F9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7E1643" w14:textId="4B97F59D" w:rsidR="00DC6FCC" w:rsidRDefault="00DC6FCC">
    <w:pPr>
      <w:pStyle w:val="Header"/>
    </w:pPr>
    <w:r>
      <w:t>MESSAGE DESIGN LOGICS</w:t>
    </w: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A6E44D" w14:textId="25478A51" w:rsidR="00DC6FCC" w:rsidRDefault="00DC6FCC">
    <w:pPr>
      <w:pStyle w:val="Header"/>
    </w:pPr>
    <w:r>
      <w:t xml:space="preserve">Running </w:t>
    </w:r>
    <w:ins w:id="398" w:author="Deanna Womack" w:date="2014-11-15T19:48:00Z">
      <w:r>
        <w:t>h</w:t>
      </w:r>
    </w:ins>
    <w:r>
      <w:t>ead: MESSAGE DESIGN LOGICS</w:t>
    </w:r>
    <w:r>
      <w:tab/>
    </w:r>
    <w:r>
      <w:tab/>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revisionView w:markup="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F97"/>
    <w:rsid w:val="000058B3"/>
    <w:rsid w:val="000167FE"/>
    <w:rsid w:val="00044F88"/>
    <w:rsid w:val="00050AD5"/>
    <w:rsid w:val="000D1CB6"/>
    <w:rsid w:val="00155E5E"/>
    <w:rsid w:val="001F60F7"/>
    <w:rsid w:val="00206831"/>
    <w:rsid w:val="0025123F"/>
    <w:rsid w:val="00261E87"/>
    <w:rsid w:val="002970C8"/>
    <w:rsid w:val="002B258A"/>
    <w:rsid w:val="002C58E4"/>
    <w:rsid w:val="002D2317"/>
    <w:rsid w:val="002E3728"/>
    <w:rsid w:val="002F3CB3"/>
    <w:rsid w:val="00301E59"/>
    <w:rsid w:val="003512EC"/>
    <w:rsid w:val="00352BDB"/>
    <w:rsid w:val="00365F97"/>
    <w:rsid w:val="003A4722"/>
    <w:rsid w:val="003C73E8"/>
    <w:rsid w:val="003F1E83"/>
    <w:rsid w:val="004010AD"/>
    <w:rsid w:val="004267AF"/>
    <w:rsid w:val="004346AF"/>
    <w:rsid w:val="005370FE"/>
    <w:rsid w:val="0053793E"/>
    <w:rsid w:val="005442C7"/>
    <w:rsid w:val="00566B81"/>
    <w:rsid w:val="00593F9D"/>
    <w:rsid w:val="005B70EC"/>
    <w:rsid w:val="0061575C"/>
    <w:rsid w:val="00635A0F"/>
    <w:rsid w:val="006E62B4"/>
    <w:rsid w:val="0071163E"/>
    <w:rsid w:val="00714C57"/>
    <w:rsid w:val="0077349B"/>
    <w:rsid w:val="00777947"/>
    <w:rsid w:val="007A612B"/>
    <w:rsid w:val="007D431E"/>
    <w:rsid w:val="008753DD"/>
    <w:rsid w:val="00886944"/>
    <w:rsid w:val="008C4AA1"/>
    <w:rsid w:val="008C74BC"/>
    <w:rsid w:val="008D4CC1"/>
    <w:rsid w:val="00903D95"/>
    <w:rsid w:val="009104AE"/>
    <w:rsid w:val="009A516F"/>
    <w:rsid w:val="009C75A2"/>
    <w:rsid w:val="00A02644"/>
    <w:rsid w:val="00A145BF"/>
    <w:rsid w:val="00A247C7"/>
    <w:rsid w:val="00A51850"/>
    <w:rsid w:val="00A77F20"/>
    <w:rsid w:val="00A82824"/>
    <w:rsid w:val="00A90ECD"/>
    <w:rsid w:val="00A96FED"/>
    <w:rsid w:val="00AA18F2"/>
    <w:rsid w:val="00AA511A"/>
    <w:rsid w:val="00AB18B7"/>
    <w:rsid w:val="00AC3D21"/>
    <w:rsid w:val="00AC4FC2"/>
    <w:rsid w:val="00AE1BFD"/>
    <w:rsid w:val="00B15E83"/>
    <w:rsid w:val="00B50677"/>
    <w:rsid w:val="00BF1522"/>
    <w:rsid w:val="00C056F3"/>
    <w:rsid w:val="00C51CDE"/>
    <w:rsid w:val="00CB40B1"/>
    <w:rsid w:val="00CB56CE"/>
    <w:rsid w:val="00CD4D0B"/>
    <w:rsid w:val="00CE0639"/>
    <w:rsid w:val="00D171EF"/>
    <w:rsid w:val="00D4006F"/>
    <w:rsid w:val="00D618FC"/>
    <w:rsid w:val="00D67030"/>
    <w:rsid w:val="00DB571F"/>
    <w:rsid w:val="00DC6FCC"/>
    <w:rsid w:val="00DF08DC"/>
    <w:rsid w:val="00E06115"/>
    <w:rsid w:val="00E12821"/>
    <w:rsid w:val="00E1285A"/>
    <w:rsid w:val="00E1541A"/>
    <w:rsid w:val="00E40A02"/>
    <w:rsid w:val="00F618FC"/>
    <w:rsid w:val="00F621E0"/>
    <w:rsid w:val="00F70519"/>
    <w:rsid w:val="00F9582D"/>
    <w:rsid w:val="00FA71BA"/>
    <w:rsid w:val="00FB0ED4"/>
    <w:rsid w:val="00FB6EED"/>
    <w:rsid w:val="00FC0C45"/>
    <w:rsid w:val="00FC6264"/>
    <w:rsid w:val="00FE3E6D"/>
    <w:rsid w:val="00FF002E"/>
    <w:rsid w:val="00FF0874"/>
    <w:rsid w:val="00FF5C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1C61DC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5F97"/>
    <w:pPr>
      <w:tabs>
        <w:tab w:val="center" w:pos="4320"/>
        <w:tab w:val="right" w:pos="8640"/>
      </w:tabs>
    </w:pPr>
  </w:style>
  <w:style w:type="character" w:customStyle="1" w:styleId="HeaderChar">
    <w:name w:val="Header Char"/>
    <w:basedOn w:val="DefaultParagraphFont"/>
    <w:link w:val="Header"/>
    <w:uiPriority w:val="99"/>
    <w:rsid w:val="00365F97"/>
  </w:style>
  <w:style w:type="paragraph" w:styleId="Footer">
    <w:name w:val="footer"/>
    <w:basedOn w:val="Normal"/>
    <w:link w:val="FooterChar"/>
    <w:uiPriority w:val="99"/>
    <w:unhideWhenUsed/>
    <w:rsid w:val="00365F97"/>
    <w:pPr>
      <w:tabs>
        <w:tab w:val="center" w:pos="4320"/>
        <w:tab w:val="right" w:pos="8640"/>
      </w:tabs>
    </w:pPr>
  </w:style>
  <w:style w:type="character" w:customStyle="1" w:styleId="FooterChar">
    <w:name w:val="Footer Char"/>
    <w:basedOn w:val="DefaultParagraphFont"/>
    <w:link w:val="Footer"/>
    <w:uiPriority w:val="99"/>
    <w:rsid w:val="00365F97"/>
  </w:style>
  <w:style w:type="character" w:styleId="PageNumber">
    <w:name w:val="page number"/>
    <w:basedOn w:val="DefaultParagraphFont"/>
    <w:uiPriority w:val="99"/>
    <w:semiHidden/>
    <w:unhideWhenUsed/>
    <w:rsid w:val="00365F97"/>
  </w:style>
  <w:style w:type="paragraph" w:styleId="BalloonText">
    <w:name w:val="Balloon Text"/>
    <w:basedOn w:val="Normal"/>
    <w:link w:val="BalloonTextChar"/>
    <w:uiPriority w:val="99"/>
    <w:semiHidden/>
    <w:unhideWhenUsed/>
    <w:rsid w:val="008753D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753DD"/>
    <w:rPr>
      <w:rFonts w:ascii="Lucida Grande" w:hAnsi="Lucida Grande" w:cs="Lucida Grande"/>
      <w:sz w:val="18"/>
      <w:szCs w:val="18"/>
    </w:rPr>
  </w:style>
  <w:style w:type="paragraph" w:styleId="Revision">
    <w:name w:val="Revision"/>
    <w:hidden/>
    <w:uiPriority w:val="99"/>
    <w:semiHidden/>
    <w:rsid w:val="00CD4D0B"/>
  </w:style>
  <w:style w:type="character" w:styleId="Hyperlink">
    <w:name w:val="Hyperlink"/>
    <w:basedOn w:val="DefaultParagraphFont"/>
    <w:uiPriority w:val="99"/>
    <w:unhideWhenUsed/>
    <w:rsid w:val="0053793E"/>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5F97"/>
    <w:pPr>
      <w:tabs>
        <w:tab w:val="center" w:pos="4320"/>
        <w:tab w:val="right" w:pos="8640"/>
      </w:tabs>
    </w:pPr>
  </w:style>
  <w:style w:type="character" w:customStyle="1" w:styleId="HeaderChar">
    <w:name w:val="Header Char"/>
    <w:basedOn w:val="DefaultParagraphFont"/>
    <w:link w:val="Header"/>
    <w:uiPriority w:val="99"/>
    <w:rsid w:val="00365F97"/>
  </w:style>
  <w:style w:type="paragraph" w:styleId="Footer">
    <w:name w:val="footer"/>
    <w:basedOn w:val="Normal"/>
    <w:link w:val="FooterChar"/>
    <w:uiPriority w:val="99"/>
    <w:unhideWhenUsed/>
    <w:rsid w:val="00365F97"/>
    <w:pPr>
      <w:tabs>
        <w:tab w:val="center" w:pos="4320"/>
        <w:tab w:val="right" w:pos="8640"/>
      </w:tabs>
    </w:pPr>
  </w:style>
  <w:style w:type="character" w:customStyle="1" w:styleId="FooterChar">
    <w:name w:val="Footer Char"/>
    <w:basedOn w:val="DefaultParagraphFont"/>
    <w:link w:val="Footer"/>
    <w:uiPriority w:val="99"/>
    <w:rsid w:val="00365F97"/>
  </w:style>
  <w:style w:type="character" w:styleId="PageNumber">
    <w:name w:val="page number"/>
    <w:basedOn w:val="DefaultParagraphFont"/>
    <w:uiPriority w:val="99"/>
    <w:semiHidden/>
    <w:unhideWhenUsed/>
    <w:rsid w:val="00365F97"/>
  </w:style>
  <w:style w:type="paragraph" w:styleId="BalloonText">
    <w:name w:val="Balloon Text"/>
    <w:basedOn w:val="Normal"/>
    <w:link w:val="BalloonTextChar"/>
    <w:uiPriority w:val="99"/>
    <w:semiHidden/>
    <w:unhideWhenUsed/>
    <w:rsid w:val="008753D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753DD"/>
    <w:rPr>
      <w:rFonts w:ascii="Lucida Grande" w:hAnsi="Lucida Grande" w:cs="Lucida Grande"/>
      <w:sz w:val="18"/>
      <w:szCs w:val="18"/>
    </w:rPr>
  </w:style>
  <w:style w:type="paragraph" w:styleId="Revision">
    <w:name w:val="Revision"/>
    <w:hidden/>
    <w:uiPriority w:val="99"/>
    <w:semiHidden/>
    <w:rsid w:val="00CD4D0B"/>
  </w:style>
  <w:style w:type="character" w:styleId="Hyperlink">
    <w:name w:val="Hyperlink"/>
    <w:basedOn w:val="DefaultParagraphFont"/>
    <w:uiPriority w:val="99"/>
    <w:unhideWhenUsed/>
    <w:rsid w:val="0053793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EEE54F-A0E6-4549-8BEB-BBDA5404C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14</Pages>
  <Words>3163</Words>
  <Characters>18033</Characters>
  <Application>Microsoft Macintosh Word</Application>
  <DocSecurity>0</DocSecurity>
  <Lines>150</Lines>
  <Paragraphs>42</Paragraphs>
  <ScaleCrop>false</ScaleCrop>
  <Company>GMBieger</Company>
  <LinksUpToDate>false</LinksUpToDate>
  <CharactersWithSpaces>21154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Gregory Bieger</dc:creator>
  <cp:keywords/>
  <dc:description/>
  <cp:lastModifiedBy>Gregory Bieger</cp:lastModifiedBy>
  <cp:revision>3</cp:revision>
  <cp:lastPrinted>2015-01-12T07:32:00Z</cp:lastPrinted>
  <dcterms:created xsi:type="dcterms:W3CDTF">2015-01-12T07:32:00Z</dcterms:created>
  <dcterms:modified xsi:type="dcterms:W3CDTF">2015-01-14T03:24:00Z</dcterms:modified>
</cp:coreProperties>
</file>